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40FC1" w14:textId="350C0046" w:rsidR="005440D8" w:rsidRDefault="005440D8" w:rsidP="005440D8">
      <w:pPr>
        <w:jc w:val="right"/>
        <w:rPr>
          <w:rFonts w:ascii="Calibri" w:hAnsi="Calibri" w:cs="Arial"/>
          <w:b/>
          <w:caps/>
          <w:szCs w:val="36"/>
        </w:rPr>
      </w:pPr>
      <w:bookmarkStart w:id="0" w:name="_Toc298156521"/>
      <w:r w:rsidRPr="001C239A">
        <w:rPr>
          <w:rFonts w:ascii="Calibri" w:hAnsi="Calibri"/>
          <w:sz w:val="20"/>
          <w:szCs w:val="20"/>
        </w:rPr>
        <w:t xml:space="preserve">Príloha č. </w:t>
      </w:r>
      <w:r w:rsidR="004479E2">
        <w:rPr>
          <w:rFonts w:ascii="Calibri" w:hAnsi="Calibri"/>
          <w:sz w:val="20"/>
          <w:szCs w:val="20"/>
        </w:rPr>
        <w:t>17a</w:t>
      </w:r>
      <w:r w:rsidRPr="001C239A">
        <w:rPr>
          <w:rFonts w:ascii="Calibri" w:hAnsi="Calibri"/>
          <w:sz w:val="20"/>
          <w:szCs w:val="20"/>
        </w:rPr>
        <w:t xml:space="preserve"> PpP</w:t>
      </w:r>
      <w:r>
        <w:rPr>
          <w:rFonts w:ascii="Calibri" w:hAnsi="Calibri"/>
          <w:sz w:val="20"/>
          <w:szCs w:val="20"/>
        </w:rPr>
        <w:t xml:space="preserve"> DOP</w:t>
      </w:r>
      <w:r w:rsidR="00B521F9">
        <w:rPr>
          <w:rFonts w:ascii="Calibri" w:hAnsi="Calibri"/>
          <w:sz w:val="20"/>
          <w:szCs w:val="20"/>
        </w:rPr>
        <w:t xml:space="preserve"> a NP pre PO5 a PO8</w:t>
      </w:r>
    </w:p>
    <w:bookmarkEnd w:id="0"/>
    <w:p w14:paraId="43D717C3" w14:textId="278CF791" w:rsidR="007E0CE8" w:rsidRDefault="007E0CE8" w:rsidP="005440D8">
      <w:pPr>
        <w:jc w:val="center"/>
        <w:rPr>
          <w:rFonts w:ascii="Calibri" w:hAnsi="Calibri" w:cs="Arial"/>
          <w:b/>
          <w:caps/>
          <w:szCs w:val="36"/>
        </w:rPr>
      </w:pPr>
    </w:p>
    <w:p w14:paraId="575C0190" w14:textId="73AB7051" w:rsidR="007266FF" w:rsidRPr="005D4D5F" w:rsidRDefault="003C5764" w:rsidP="005D4D5F">
      <w:pPr>
        <w:jc w:val="center"/>
        <w:rPr>
          <w:rFonts w:ascii="Calibri" w:hAnsi="Calibri" w:cs="Arial"/>
          <w:b/>
          <w:caps/>
          <w:szCs w:val="36"/>
        </w:rPr>
      </w:pPr>
      <w:r>
        <w:rPr>
          <w:rFonts w:ascii="Calibri" w:hAnsi="Calibri" w:cs="Arial"/>
          <w:b/>
          <w:caps/>
          <w:szCs w:val="36"/>
        </w:rPr>
        <w:t>Overovanie prekrývania výdavkov</w:t>
      </w:r>
    </w:p>
    <w:p w14:paraId="58550CA5" w14:textId="2EBCAA7C" w:rsidR="007266FF" w:rsidRPr="00FE161C" w:rsidRDefault="007266FF" w:rsidP="00FE161C">
      <w:pPr>
        <w:spacing w:before="120"/>
        <w:jc w:val="center"/>
        <w:rPr>
          <w:rFonts w:asciiTheme="minorHAnsi" w:hAnsiTheme="minorHAnsi"/>
          <w:caps/>
        </w:rPr>
      </w:pPr>
    </w:p>
    <w:p w14:paraId="73D9C7E2" w14:textId="4982C67E" w:rsidR="00560C0D" w:rsidRDefault="003A1A72" w:rsidP="00560C0D">
      <w:pPr>
        <w:pStyle w:val="Default"/>
        <w:spacing w:before="60" w:after="60" w:line="276" w:lineRule="auto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Prijímateľ je povinný:</w:t>
      </w:r>
    </w:p>
    <w:p w14:paraId="19B7B597" w14:textId="4BF76AEE" w:rsidR="00560C0D" w:rsidRDefault="00560C0D" w:rsidP="004C1775">
      <w:pPr>
        <w:pStyle w:val="Default"/>
        <w:numPr>
          <w:ilvl w:val="0"/>
          <w:numId w:val="30"/>
        </w:numPr>
        <w:spacing w:before="60" w:after="60" w:line="276" w:lineRule="auto"/>
        <w:jc w:val="both"/>
        <w:rPr>
          <w:rFonts w:asciiTheme="minorHAnsi" w:eastAsia="Calibri" w:hAnsiTheme="minorHAnsi"/>
          <w:sz w:val="20"/>
          <w:szCs w:val="22"/>
          <w:lang w:eastAsia="en-AU"/>
        </w:rPr>
      </w:pPr>
      <w:r w:rsidRPr="00A21EBB">
        <w:rPr>
          <w:rFonts w:asciiTheme="minorHAnsi" w:hAnsiTheme="minorHAnsi"/>
          <w:color w:val="auto"/>
          <w:sz w:val="20"/>
          <w:szCs w:val="20"/>
        </w:rPr>
        <w:t>uvádzať v rámci pracovného výkazu (príloha č. 10</w:t>
      </w:r>
      <w:ins w:id="1" w:author="metodika 14 OIMRK" w:date="2022-08-22T15:12:00Z">
        <w:r w:rsidR="008E5775">
          <w:rPr>
            <w:rFonts w:asciiTheme="minorHAnsi" w:hAnsiTheme="minorHAnsi"/>
            <w:color w:val="auto"/>
            <w:sz w:val="20"/>
            <w:szCs w:val="20"/>
          </w:rPr>
          <w:t>/príloha č. 10a</w:t>
        </w:r>
      </w:ins>
      <w:r w:rsidR="00BC5400">
        <w:rPr>
          <w:rFonts w:asciiTheme="minorHAnsi" w:hAnsiTheme="minorHAnsi"/>
          <w:color w:val="auto"/>
          <w:sz w:val="20"/>
          <w:szCs w:val="20"/>
        </w:rPr>
        <w:t>;</w:t>
      </w:r>
      <w:r w:rsidR="00DE6F0E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07350D">
        <w:rPr>
          <w:rFonts w:asciiTheme="minorHAnsi" w:hAnsiTheme="minorHAnsi"/>
          <w:color w:val="auto"/>
          <w:sz w:val="20"/>
          <w:szCs w:val="20"/>
        </w:rPr>
        <w:t>k </w:t>
      </w:r>
      <w:r w:rsidR="00DE6F0E">
        <w:rPr>
          <w:rFonts w:asciiTheme="minorHAnsi" w:hAnsiTheme="minorHAnsi"/>
          <w:color w:val="auto"/>
          <w:sz w:val="20"/>
          <w:szCs w:val="20"/>
        </w:rPr>
        <w:t>povinnos</w:t>
      </w:r>
      <w:r w:rsidR="0007350D">
        <w:rPr>
          <w:rFonts w:asciiTheme="minorHAnsi" w:hAnsiTheme="minorHAnsi"/>
          <w:color w:val="auto"/>
          <w:sz w:val="20"/>
          <w:szCs w:val="20"/>
        </w:rPr>
        <w:t xml:space="preserve">ti </w:t>
      </w:r>
      <w:r w:rsidR="00DE6F0E">
        <w:rPr>
          <w:rFonts w:asciiTheme="minorHAnsi" w:hAnsiTheme="minorHAnsi"/>
          <w:color w:val="auto"/>
          <w:sz w:val="20"/>
          <w:szCs w:val="20"/>
        </w:rPr>
        <w:t xml:space="preserve">predkladania/nepredkladania pozri kap. </w:t>
      </w:r>
      <w:r w:rsidR="00DE6F0E" w:rsidRPr="001E1559">
        <w:rPr>
          <w:rFonts w:asciiTheme="minorHAnsi" w:hAnsiTheme="minorHAnsi"/>
          <w:b/>
          <w:color w:val="0070C0"/>
          <w:sz w:val="20"/>
          <w:szCs w:val="20"/>
        </w:rPr>
        <w:t>9.7.3.1 PpP</w:t>
      </w:r>
      <w:r w:rsidR="003633ED" w:rsidRPr="001E1559">
        <w:rPr>
          <w:rFonts w:asciiTheme="minorHAnsi" w:hAnsiTheme="minorHAnsi"/>
          <w:b/>
          <w:color w:val="0070C0"/>
          <w:sz w:val="20"/>
          <w:szCs w:val="20"/>
        </w:rPr>
        <w:t xml:space="preserve"> DOP a NP pre PO5 a PO8</w:t>
      </w:r>
      <w:r w:rsidRPr="00A21EBB">
        <w:rPr>
          <w:rFonts w:asciiTheme="minorHAnsi" w:hAnsiTheme="minorHAnsi"/>
          <w:color w:val="auto"/>
          <w:sz w:val="20"/>
          <w:szCs w:val="20"/>
        </w:rPr>
        <w:t xml:space="preserve">) informáciu/prehľad o všetkých pracovných pozíciách </w:t>
      </w:r>
      <w:r w:rsidRPr="00A21EBB">
        <w:rPr>
          <w:rFonts w:asciiTheme="minorHAnsi" w:hAnsiTheme="minorHAnsi"/>
          <w:sz w:val="20"/>
          <w:szCs w:val="20"/>
        </w:rPr>
        <w:t xml:space="preserve">(t. j. pracovný pomer a dohody o prácach vykonávaných mimo pracovného pomeru) osoby, ktorá pracovný výkaz vypracováva. </w:t>
      </w:r>
      <w:r w:rsidRPr="00A21EBB">
        <w:rPr>
          <w:rFonts w:asciiTheme="minorHAnsi" w:eastAsia="Calibri" w:hAnsiTheme="minorHAnsi"/>
          <w:sz w:val="20"/>
          <w:szCs w:val="22"/>
          <w:lang w:eastAsia="en-US"/>
        </w:rPr>
        <w:t>Upozorňujeme prijímateľa na dôsledné dodržiavanie pokynov na vyplnenie pracovného výkazu, ktoré sú súčasťou prílohy č. 10</w:t>
      </w:r>
      <w:r w:rsidR="005E72DF">
        <w:rPr>
          <w:rFonts w:asciiTheme="minorHAnsi" w:eastAsia="Calibri" w:hAnsiTheme="minorHAnsi"/>
          <w:sz w:val="20"/>
          <w:szCs w:val="22"/>
          <w:lang w:eastAsia="en-US"/>
        </w:rPr>
        <w:t xml:space="preserve"> Pracovný výkaz</w:t>
      </w:r>
      <w:ins w:id="2" w:author="metodika 14 OIMRK" w:date="2022-08-22T15:13:00Z">
        <w:r w:rsidR="008E5775">
          <w:rPr>
            <w:rFonts w:asciiTheme="minorHAnsi" w:hAnsiTheme="minorHAnsi"/>
            <w:color w:val="auto"/>
            <w:sz w:val="20"/>
            <w:szCs w:val="20"/>
          </w:rPr>
          <w:t>/príloha č. 10a Pracovný výkaz</w:t>
        </w:r>
      </w:ins>
      <w:r w:rsidRPr="00A21EBB">
        <w:rPr>
          <w:rFonts w:asciiTheme="minorHAnsi" w:eastAsia="Calibri" w:hAnsiTheme="minorHAnsi"/>
          <w:sz w:val="20"/>
          <w:szCs w:val="22"/>
          <w:lang w:eastAsia="en-AU"/>
        </w:rPr>
        <w:t>);</w:t>
      </w:r>
    </w:p>
    <w:p w14:paraId="14644907" w14:textId="625DA8F8" w:rsidR="003A1A72" w:rsidRDefault="003A1A72" w:rsidP="003A1A72">
      <w:pPr>
        <w:pStyle w:val="Default"/>
        <w:numPr>
          <w:ilvl w:val="0"/>
          <w:numId w:val="30"/>
        </w:numPr>
        <w:spacing w:before="60" w:after="60" w:line="276" w:lineRule="auto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 xml:space="preserve">viesť </w:t>
      </w:r>
      <w:r w:rsidR="00963085">
        <w:rPr>
          <w:rFonts w:asciiTheme="minorHAnsi" w:hAnsiTheme="minorHAnsi"/>
          <w:color w:val="auto"/>
          <w:sz w:val="20"/>
          <w:szCs w:val="20"/>
        </w:rPr>
        <w:t xml:space="preserve">v zmysle </w:t>
      </w:r>
      <w:r w:rsidR="00963085">
        <w:rPr>
          <w:rFonts w:asciiTheme="minorHAnsi" w:eastAsia="Calibri" w:hAnsiTheme="minorHAnsi"/>
          <w:sz w:val="20"/>
          <w:szCs w:val="22"/>
          <w:lang w:eastAsia="en-US"/>
        </w:rPr>
        <w:t>§ 99 zákona č. 311/2001 Z. z. Zákonník</w:t>
      </w:r>
      <w:r w:rsidR="004571C3">
        <w:rPr>
          <w:rFonts w:asciiTheme="minorHAnsi" w:eastAsia="Calibri" w:hAnsiTheme="minorHAnsi"/>
          <w:sz w:val="20"/>
          <w:szCs w:val="22"/>
          <w:lang w:eastAsia="en-US"/>
        </w:rPr>
        <w:t>a</w:t>
      </w:r>
      <w:r w:rsidR="00963085">
        <w:rPr>
          <w:rFonts w:asciiTheme="minorHAnsi" w:eastAsia="Calibri" w:hAnsiTheme="minorHAnsi"/>
          <w:sz w:val="20"/>
          <w:szCs w:val="22"/>
          <w:lang w:eastAsia="en-US"/>
        </w:rPr>
        <w:t xml:space="preserve"> práce </w:t>
      </w:r>
      <w:r w:rsidR="00963085" w:rsidRPr="000A66F4">
        <w:rPr>
          <w:rFonts w:asciiTheme="minorHAnsi" w:hAnsiTheme="minorHAnsi"/>
          <w:b/>
          <w:bCs/>
          <w:color w:val="auto"/>
          <w:sz w:val="20"/>
          <w:szCs w:val="20"/>
        </w:rPr>
        <w:t>evidenciu pracovného času</w:t>
      </w:r>
      <w:r w:rsidR="00963085" w:rsidRPr="00963085">
        <w:rPr>
          <w:rFonts w:asciiTheme="minorHAnsi" w:hAnsiTheme="minorHAnsi"/>
          <w:color w:val="auto"/>
          <w:sz w:val="20"/>
          <w:szCs w:val="20"/>
        </w:rPr>
        <w:t xml:space="preserve">, práce nadčas, nočnej práce, aktívnej časti a neaktívnej časti pracovnej pohotovosti zamestnanca tak, aby bol zaznamenaný </w:t>
      </w:r>
      <w:r w:rsidR="00963085" w:rsidRPr="005E72DF">
        <w:rPr>
          <w:rFonts w:asciiTheme="minorHAnsi" w:hAnsiTheme="minorHAnsi"/>
          <w:b/>
          <w:bCs/>
          <w:color w:val="auto"/>
          <w:sz w:val="20"/>
          <w:szCs w:val="20"/>
        </w:rPr>
        <w:t>začiatok a koniec časového úseku, v ktorom zamestnanec vykonával prácu</w:t>
      </w:r>
      <w:r w:rsidR="00963085" w:rsidRPr="00AD75C1">
        <w:rPr>
          <w:rFonts w:asciiTheme="minorHAnsi" w:hAnsiTheme="minorHAnsi"/>
          <w:color w:val="auto"/>
          <w:sz w:val="20"/>
          <w:szCs w:val="20"/>
        </w:rPr>
        <w:t xml:space="preserve"> al</w:t>
      </w:r>
      <w:r w:rsidR="00963085" w:rsidRPr="00963085">
        <w:rPr>
          <w:rFonts w:asciiTheme="minorHAnsi" w:hAnsiTheme="minorHAnsi"/>
          <w:color w:val="auto"/>
          <w:sz w:val="20"/>
          <w:szCs w:val="20"/>
        </w:rPr>
        <w:t>ebo mal nariadenú alebo dohodnutú pracovnú pohotovosť</w:t>
      </w:r>
      <w:r w:rsidR="009712D3">
        <w:rPr>
          <w:rFonts w:asciiTheme="minorHAnsi" w:hAnsiTheme="minorHAnsi"/>
          <w:color w:val="auto"/>
          <w:sz w:val="20"/>
          <w:szCs w:val="20"/>
        </w:rPr>
        <w:t xml:space="preserve"> – </w:t>
      </w:r>
      <w:r w:rsidR="009712D3" w:rsidRPr="009712D3">
        <w:rPr>
          <w:rFonts w:asciiTheme="minorHAnsi" w:hAnsiTheme="minorHAnsi"/>
          <w:b/>
          <w:bCs/>
          <w:color w:val="auto"/>
          <w:sz w:val="20"/>
          <w:szCs w:val="20"/>
        </w:rPr>
        <w:t>vzťahuje sa na pracovný pomer</w:t>
      </w:r>
      <w:r>
        <w:rPr>
          <w:rFonts w:asciiTheme="minorHAnsi" w:hAnsiTheme="minorHAnsi"/>
          <w:color w:val="auto"/>
          <w:sz w:val="20"/>
          <w:szCs w:val="20"/>
        </w:rPr>
        <w:t>;</w:t>
      </w:r>
    </w:p>
    <w:p w14:paraId="2E23D9D6" w14:textId="3E2811ED" w:rsidR="007B2F44" w:rsidRDefault="009712D3" w:rsidP="007B2F44">
      <w:pPr>
        <w:pStyle w:val="Default"/>
        <w:numPr>
          <w:ilvl w:val="0"/>
          <w:numId w:val="30"/>
        </w:numPr>
        <w:spacing w:before="60" w:after="60" w:line="276" w:lineRule="auto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 xml:space="preserve">viesť v zmysle </w:t>
      </w:r>
      <w:r w:rsidRPr="007B2F44">
        <w:rPr>
          <w:rFonts w:asciiTheme="minorHAnsi" w:hAnsiTheme="minorHAnsi"/>
          <w:color w:val="auto"/>
          <w:sz w:val="20"/>
          <w:szCs w:val="20"/>
        </w:rPr>
        <w:t xml:space="preserve">§ 224 ods. 2 písm. e) </w:t>
      </w:r>
      <w:r>
        <w:rPr>
          <w:rFonts w:asciiTheme="minorHAnsi" w:eastAsia="Calibri" w:hAnsiTheme="minorHAnsi"/>
          <w:sz w:val="20"/>
          <w:szCs w:val="22"/>
          <w:lang w:eastAsia="en-US"/>
        </w:rPr>
        <w:t>zákona č. 311/2001 Z. z. Zákonník</w:t>
      </w:r>
      <w:r w:rsidR="004571C3">
        <w:rPr>
          <w:rFonts w:asciiTheme="minorHAnsi" w:eastAsia="Calibri" w:hAnsiTheme="minorHAnsi"/>
          <w:sz w:val="20"/>
          <w:szCs w:val="22"/>
          <w:lang w:eastAsia="en-US"/>
        </w:rPr>
        <w:t>a</w:t>
      </w:r>
      <w:r>
        <w:rPr>
          <w:rFonts w:asciiTheme="minorHAnsi" w:eastAsia="Calibri" w:hAnsiTheme="minorHAnsi"/>
          <w:sz w:val="20"/>
          <w:szCs w:val="22"/>
          <w:lang w:eastAsia="en-US"/>
        </w:rPr>
        <w:t xml:space="preserve"> práce </w:t>
      </w:r>
      <w:r w:rsidRPr="000A66F4">
        <w:rPr>
          <w:rFonts w:asciiTheme="minorHAnsi" w:hAnsiTheme="minorHAnsi"/>
          <w:b/>
          <w:bCs/>
          <w:color w:val="auto"/>
          <w:sz w:val="20"/>
          <w:szCs w:val="20"/>
        </w:rPr>
        <w:t>evidenciu pracovného času</w:t>
      </w:r>
      <w:r w:rsidR="007B2F44">
        <w:rPr>
          <w:rFonts w:asciiTheme="minorHAnsi" w:hAnsiTheme="minorHAnsi"/>
          <w:b/>
          <w:bCs/>
          <w:color w:val="auto"/>
          <w:sz w:val="20"/>
          <w:szCs w:val="20"/>
        </w:rPr>
        <w:t xml:space="preserve"> </w:t>
      </w:r>
      <w:r w:rsidR="007B2F44">
        <w:rPr>
          <w:rFonts w:asciiTheme="minorHAnsi" w:hAnsiTheme="minorHAnsi"/>
          <w:color w:val="auto"/>
          <w:sz w:val="20"/>
          <w:szCs w:val="20"/>
        </w:rPr>
        <w:t xml:space="preserve">zamestnanca tak, aby </w:t>
      </w:r>
      <w:r w:rsidR="007B2F44" w:rsidRPr="00963085">
        <w:rPr>
          <w:rFonts w:asciiTheme="minorHAnsi" w:hAnsiTheme="minorHAnsi"/>
          <w:color w:val="auto"/>
          <w:sz w:val="20"/>
          <w:szCs w:val="20"/>
        </w:rPr>
        <w:t>bol zaznamenaný</w:t>
      </w:r>
      <w:r w:rsidR="007B2F44" w:rsidRPr="005E72DF">
        <w:rPr>
          <w:rFonts w:asciiTheme="minorHAnsi" w:hAnsiTheme="minorHAnsi"/>
          <w:b/>
          <w:bCs/>
          <w:color w:val="auto"/>
          <w:sz w:val="20"/>
          <w:szCs w:val="20"/>
        </w:rPr>
        <w:t xml:space="preserve"> začiatok a koniec časového úseku, v ktorom zamestnanec vykonával prácu</w:t>
      </w:r>
      <w:r w:rsidR="007B2F44" w:rsidRPr="00AD75C1">
        <w:rPr>
          <w:rFonts w:asciiTheme="minorHAnsi" w:hAnsiTheme="minorHAnsi"/>
          <w:color w:val="auto"/>
          <w:sz w:val="20"/>
          <w:szCs w:val="20"/>
        </w:rPr>
        <w:t xml:space="preserve"> – </w:t>
      </w:r>
      <w:r w:rsidR="007B2F44" w:rsidRPr="009712D3">
        <w:rPr>
          <w:rFonts w:asciiTheme="minorHAnsi" w:hAnsiTheme="minorHAnsi"/>
          <w:b/>
          <w:bCs/>
          <w:color w:val="auto"/>
          <w:sz w:val="20"/>
          <w:szCs w:val="20"/>
        </w:rPr>
        <w:t xml:space="preserve">vzťahuje sa </w:t>
      </w:r>
      <w:r w:rsidR="007B2F44">
        <w:rPr>
          <w:rFonts w:asciiTheme="minorHAnsi" w:hAnsiTheme="minorHAnsi"/>
          <w:b/>
          <w:bCs/>
          <w:color w:val="auto"/>
          <w:sz w:val="20"/>
          <w:szCs w:val="20"/>
        </w:rPr>
        <w:t>dohodu o pracovnej činnosti a dohodu o brigádnickej práci študentov</w:t>
      </w:r>
      <w:r w:rsidR="007B2F44">
        <w:rPr>
          <w:rFonts w:asciiTheme="minorHAnsi" w:hAnsiTheme="minorHAnsi"/>
          <w:color w:val="auto"/>
          <w:sz w:val="20"/>
          <w:szCs w:val="20"/>
        </w:rPr>
        <w:t>;</w:t>
      </w:r>
    </w:p>
    <w:p w14:paraId="47AAB164" w14:textId="5BE2FD8F" w:rsidR="007B2F44" w:rsidRDefault="007B2F44" w:rsidP="007B2F44">
      <w:pPr>
        <w:pStyle w:val="Default"/>
        <w:numPr>
          <w:ilvl w:val="0"/>
          <w:numId w:val="30"/>
        </w:numPr>
        <w:spacing w:before="60" w:after="60" w:line="276" w:lineRule="auto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v</w:t>
      </w:r>
      <w:r w:rsidRPr="007B2F44">
        <w:rPr>
          <w:rFonts w:asciiTheme="minorHAnsi" w:hAnsiTheme="minorHAnsi"/>
          <w:color w:val="auto"/>
          <w:sz w:val="20"/>
          <w:szCs w:val="20"/>
        </w:rPr>
        <w:t xml:space="preserve">iesť </w:t>
      </w:r>
      <w:r>
        <w:rPr>
          <w:rFonts w:asciiTheme="minorHAnsi" w:hAnsiTheme="minorHAnsi"/>
          <w:color w:val="auto"/>
          <w:sz w:val="20"/>
          <w:szCs w:val="20"/>
        </w:rPr>
        <w:t xml:space="preserve">v zmysle </w:t>
      </w:r>
      <w:r w:rsidRPr="007B2F44">
        <w:rPr>
          <w:rFonts w:asciiTheme="minorHAnsi" w:hAnsiTheme="minorHAnsi"/>
          <w:color w:val="auto"/>
          <w:sz w:val="20"/>
          <w:szCs w:val="20"/>
        </w:rPr>
        <w:t xml:space="preserve">§ 224 ods. 2 písm. e) </w:t>
      </w:r>
      <w:r>
        <w:rPr>
          <w:rFonts w:asciiTheme="minorHAnsi" w:eastAsia="Calibri" w:hAnsiTheme="minorHAnsi"/>
          <w:sz w:val="20"/>
          <w:szCs w:val="22"/>
          <w:lang w:eastAsia="en-US"/>
        </w:rPr>
        <w:t>zákona č. 311/2001 Z. z. Zákonník</w:t>
      </w:r>
      <w:r w:rsidR="004571C3">
        <w:rPr>
          <w:rFonts w:asciiTheme="minorHAnsi" w:eastAsia="Calibri" w:hAnsiTheme="minorHAnsi"/>
          <w:sz w:val="20"/>
          <w:szCs w:val="22"/>
          <w:lang w:eastAsia="en-US"/>
        </w:rPr>
        <w:t>a</w:t>
      </w:r>
      <w:r>
        <w:rPr>
          <w:rFonts w:asciiTheme="minorHAnsi" w:eastAsia="Calibri" w:hAnsiTheme="minorHAnsi"/>
          <w:sz w:val="20"/>
          <w:szCs w:val="22"/>
          <w:lang w:eastAsia="en-US"/>
        </w:rPr>
        <w:t xml:space="preserve"> práce </w:t>
      </w:r>
      <w:r w:rsidRPr="007B2F44">
        <w:rPr>
          <w:rFonts w:asciiTheme="minorHAnsi" w:hAnsiTheme="minorHAnsi"/>
          <w:b/>
          <w:bCs/>
          <w:color w:val="auto"/>
          <w:sz w:val="20"/>
          <w:szCs w:val="20"/>
        </w:rPr>
        <w:t>evidenciu vykonanej práce</w:t>
      </w:r>
      <w:r w:rsidRPr="007B2F44">
        <w:rPr>
          <w:rFonts w:asciiTheme="minorHAnsi" w:hAnsiTheme="minorHAnsi"/>
          <w:color w:val="auto"/>
          <w:sz w:val="20"/>
          <w:szCs w:val="20"/>
        </w:rPr>
        <w:t xml:space="preserve"> u zamestnancov</w:t>
      </w:r>
      <w:r w:rsidRPr="00876833">
        <w:rPr>
          <w:rFonts w:asciiTheme="minorHAnsi" w:hAnsiTheme="minorHAnsi"/>
          <w:color w:val="auto"/>
          <w:sz w:val="20"/>
          <w:szCs w:val="20"/>
        </w:rPr>
        <w:t xml:space="preserve"> tak, aby </w:t>
      </w:r>
      <w:r w:rsidRPr="005E72DF">
        <w:rPr>
          <w:rFonts w:asciiTheme="minorHAnsi" w:hAnsiTheme="minorHAnsi"/>
          <w:b/>
          <w:bCs/>
          <w:color w:val="auto"/>
          <w:sz w:val="20"/>
          <w:szCs w:val="20"/>
        </w:rPr>
        <w:t>v jednotlivých dňoch bola zaznamenaná dĺžka časového úseku, v</w:t>
      </w:r>
      <w:r w:rsidR="003633ED">
        <w:rPr>
          <w:rFonts w:asciiTheme="minorHAnsi" w:hAnsiTheme="minorHAnsi"/>
          <w:b/>
          <w:bCs/>
          <w:color w:val="auto"/>
          <w:sz w:val="20"/>
          <w:szCs w:val="20"/>
        </w:rPr>
        <w:t> </w:t>
      </w:r>
      <w:r w:rsidRPr="005E72DF">
        <w:rPr>
          <w:rFonts w:asciiTheme="minorHAnsi" w:hAnsiTheme="minorHAnsi"/>
          <w:b/>
          <w:bCs/>
          <w:color w:val="auto"/>
          <w:sz w:val="20"/>
          <w:szCs w:val="20"/>
        </w:rPr>
        <w:t>ktorom sa práca vykonávala</w:t>
      </w:r>
      <w:r w:rsidRPr="00876833">
        <w:rPr>
          <w:rFonts w:asciiTheme="minorHAnsi" w:hAnsiTheme="minorHAnsi"/>
          <w:color w:val="auto"/>
          <w:sz w:val="20"/>
          <w:szCs w:val="20"/>
        </w:rPr>
        <w:t xml:space="preserve"> – </w:t>
      </w:r>
      <w:r w:rsidRPr="007B2F44">
        <w:rPr>
          <w:rFonts w:asciiTheme="minorHAnsi" w:hAnsiTheme="minorHAnsi"/>
          <w:b/>
          <w:bCs/>
          <w:color w:val="auto"/>
          <w:sz w:val="20"/>
          <w:szCs w:val="20"/>
        </w:rPr>
        <w:t>vzťahuje sa na dohodu o vykonaní práce</w:t>
      </w:r>
      <w:r>
        <w:rPr>
          <w:rFonts w:asciiTheme="minorHAnsi" w:hAnsiTheme="minorHAnsi"/>
          <w:color w:val="auto"/>
          <w:sz w:val="20"/>
          <w:szCs w:val="20"/>
        </w:rPr>
        <w:t>;</w:t>
      </w:r>
    </w:p>
    <w:p w14:paraId="48F41420" w14:textId="0B3F3927" w:rsidR="004479E2" w:rsidRPr="004479E2" w:rsidRDefault="004479E2" w:rsidP="004C1775">
      <w:pPr>
        <w:pStyle w:val="Default"/>
        <w:numPr>
          <w:ilvl w:val="0"/>
          <w:numId w:val="30"/>
        </w:numPr>
        <w:spacing w:before="60" w:after="60" w:line="276" w:lineRule="auto"/>
        <w:jc w:val="both"/>
        <w:rPr>
          <w:rFonts w:asciiTheme="minorHAnsi" w:hAnsiTheme="minorHAnsi"/>
          <w:color w:val="auto"/>
          <w:sz w:val="20"/>
          <w:szCs w:val="20"/>
        </w:rPr>
      </w:pPr>
      <w:r w:rsidRPr="004479E2">
        <w:rPr>
          <w:rFonts w:asciiTheme="minorHAnsi" w:hAnsiTheme="minorHAnsi"/>
          <w:color w:val="auto"/>
          <w:sz w:val="20"/>
          <w:szCs w:val="20"/>
        </w:rPr>
        <w:t>predložiť v rámci dokumentácie vzťahujúcej sa k</w:t>
      </w:r>
      <w:r w:rsidR="003A1A72">
        <w:rPr>
          <w:rFonts w:asciiTheme="minorHAnsi" w:hAnsiTheme="minorHAnsi"/>
          <w:color w:val="auto"/>
          <w:sz w:val="20"/>
          <w:szCs w:val="20"/>
        </w:rPr>
        <w:t> </w:t>
      </w:r>
      <w:r w:rsidR="00A52A65">
        <w:rPr>
          <w:rFonts w:asciiTheme="minorHAnsi" w:hAnsiTheme="minorHAnsi"/>
          <w:color w:val="auto"/>
          <w:sz w:val="20"/>
          <w:szCs w:val="20"/>
        </w:rPr>
        <w:t>ŽoP</w:t>
      </w:r>
      <w:r w:rsidRPr="004479E2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3C5764">
        <w:rPr>
          <w:rFonts w:asciiTheme="minorHAnsi" w:hAnsiTheme="minorHAnsi"/>
          <w:color w:val="auto"/>
          <w:sz w:val="20"/>
          <w:szCs w:val="20"/>
        </w:rPr>
        <w:t xml:space="preserve">(zúčtovanie zálohovej platby, </w:t>
      </w:r>
      <w:r w:rsidR="003C5764" w:rsidRPr="005E72DF">
        <w:rPr>
          <w:rFonts w:asciiTheme="minorHAnsi" w:hAnsiTheme="minorHAnsi"/>
          <w:color w:val="auto"/>
          <w:sz w:val="20"/>
          <w:szCs w:val="20"/>
        </w:rPr>
        <w:t>refundácia, zúčtovanie predfinancovania)</w:t>
      </w:r>
      <w:r w:rsidR="003C5764">
        <w:rPr>
          <w:rFonts w:asciiTheme="minorHAnsi" w:hAnsiTheme="minorHAnsi"/>
          <w:color w:val="auto"/>
          <w:sz w:val="20"/>
          <w:szCs w:val="20"/>
        </w:rPr>
        <w:t xml:space="preserve"> </w:t>
      </w:r>
      <w:r w:rsidRPr="004479E2">
        <w:rPr>
          <w:rFonts w:asciiTheme="minorHAnsi" w:hAnsiTheme="minorHAnsi"/>
          <w:color w:val="auto"/>
          <w:sz w:val="20"/>
          <w:szCs w:val="20"/>
        </w:rPr>
        <w:t xml:space="preserve">evidenciu </w:t>
      </w:r>
      <w:r w:rsidR="003C5764">
        <w:rPr>
          <w:rFonts w:asciiTheme="minorHAnsi" w:hAnsiTheme="minorHAnsi"/>
          <w:color w:val="auto"/>
          <w:sz w:val="20"/>
          <w:szCs w:val="20"/>
        </w:rPr>
        <w:t xml:space="preserve">pracovného </w:t>
      </w:r>
      <w:r w:rsidRPr="004479E2">
        <w:rPr>
          <w:rFonts w:asciiTheme="minorHAnsi" w:hAnsiTheme="minorHAnsi"/>
          <w:color w:val="auto"/>
          <w:sz w:val="20"/>
          <w:szCs w:val="20"/>
        </w:rPr>
        <w:t>času</w:t>
      </w:r>
      <w:r w:rsidR="005E72DF">
        <w:rPr>
          <w:rStyle w:val="Odkaznapoznmkupodiarou"/>
          <w:rFonts w:asciiTheme="minorHAnsi" w:hAnsiTheme="minorHAnsi"/>
          <w:color w:val="auto"/>
          <w:sz w:val="20"/>
          <w:szCs w:val="20"/>
        </w:rPr>
        <w:footnoteReference w:id="2"/>
      </w:r>
      <w:r w:rsidRPr="004479E2">
        <w:rPr>
          <w:rFonts w:asciiTheme="minorHAnsi" w:hAnsiTheme="minorHAnsi"/>
          <w:color w:val="auto"/>
          <w:sz w:val="20"/>
          <w:szCs w:val="20"/>
        </w:rPr>
        <w:t xml:space="preserve"> jednotlivých zamestnancov </w:t>
      </w:r>
      <w:r w:rsidR="003C5764">
        <w:rPr>
          <w:rFonts w:asciiTheme="minorHAnsi" w:hAnsiTheme="minorHAnsi"/>
          <w:color w:val="auto"/>
          <w:sz w:val="20"/>
          <w:szCs w:val="20"/>
        </w:rPr>
        <w:t xml:space="preserve">zapojených do projektu, ktorých výdavky sú hradené z oprávnenej skupiny výdavkov </w:t>
      </w:r>
      <w:r w:rsidR="003C5764" w:rsidRPr="005E72DF">
        <w:rPr>
          <w:rFonts w:asciiTheme="minorHAnsi" w:hAnsiTheme="minorHAnsi"/>
          <w:b/>
          <w:bCs/>
          <w:color w:val="auto"/>
          <w:sz w:val="20"/>
          <w:szCs w:val="20"/>
        </w:rPr>
        <w:t>521 – Mzdové výdavky</w:t>
      </w:r>
      <w:r w:rsidR="00DE6F0E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B576B9">
        <w:rPr>
          <w:rFonts w:asciiTheme="minorHAnsi" w:hAnsiTheme="minorHAnsi"/>
          <w:color w:val="auto"/>
          <w:sz w:val="20"/>
          <w:szCs w:val="20"/>
        </w:rPr>
        <w:t>(</w:t>
      </w:r>
      <w:r w:rsidR="00001EC7">
        <w:rPr>
          <w:rFonts w:asciiTheme="minorHAnsi" w:hAnsiTheme="minorHAnsi"/>
          <w:color w:val="auto"/>
          <w:sz w:val="20"/>
          <w:szCs w:val="20"/>
        </w:rPr>
        <w:t>nepredkladá sa v</w:t>
      </w:r>
      <w:r w:rsidR="003633ED">
        <w:rPr>
          <w:rFonts w:asciiTheme="minorHAnsi" w:hAnsiTheme="minorHAnsi"/>
          <w:color w:val="auto"/>
          <w:sz w:val="20"/>
          <w:szCs w:val="20"/>
        </w:rPr>
        <w:t> </w:t>
      </w:r>
      <w:r w:rsidR="00001EC7" w:rsidRPr="00001EC7">
        <w:rPr>
          <w:rFonts w:asciiTheme="minorHAnsi" w:hAnsiTheme="minorHAnsi"/>
          <w:color w:val="auto"/>
          <w:sz w:val="20"/>
          <w:szCs w:val="20"/>
        </w:rPr>
        <w:t>prípade zamestnanca, ktorý pracuje v</w:t>
      </w:r>
      <w:r w:rsidR="00001EC7">
        <w:rPr>
          <w:rFonts w:asciiTheme="minorHAnsi" w:hAnsiTheme="minorHAnsi"/>
          <w:color w:val="auto"/>
          <w:sz w:val="20"/>
          <w:szCs w:val="20"/>
        </w:rPr>
        <w:t> </w:t>
      </w:r>
      <w:r w:rsidR="00001EC7" w:rsidRPr="00001EC7">
        <w:rPr>
          <w:rFonts w:asciiTheme="minorHAnsi" w:hAnsiTheme="minorHAnsi"/>
          <w:color w:val="auto"/>
          <w:sz w:val="20"/>
          <w:szCs w:val="20"/>
        </w:rPr>
        <w:t>rámc</w:t>
      </w:r>
      <w:r w:rsidR="00001EC7">
        <w:rPr>
          <w:rFonts w:asciiTheme="minorHAnsi" w:hAnsiTheme="minorHAnsi"/>
          <w:color w:val="auto"/>
          <w:sz w:val="20"/>
          <w:szCs w:val="20"/>
        </w:rPr>
        <w:t>i</w:t>
      </w:r>
      <w:r w:rsidR="00001EC7" w:rsidRPr="00001EC7">
        <w:rPr>
          <w:rFonts w:asciiTheme="minorHAnsi" w:hAnsiTheme="minorHAnsi"/>
          <w:color w:val="auto"/>
          <w:sz w:val="20"/>
          <w:szCs w:val="20"/>
        </w:rPr>
        <w:t xml:space="preserve"> svojich pracovných činností iba na jednom projekte (bez ohľadu na ustanovený pracovný čas) a</w:t>
      </w:r>
      <w:r w:rsidR="00001EC7">
        <w:rPr>
          <w:rFonts w:asciiTheme="minorHAnsi" w:hAnsiTheme="minorHAnsi"/>
          <w:color w:val="auto"/>
          <w:sz w:val="20"/>
          <w:szCs w:val="20"/>
        </w:rPr>
        <w:t> </w:t>
      </w:r>
      <w:r w:rsidR="00001EC7" w:rsidRPr="00001EC7">
        <w:rPr>
          <w:rFonts w:asciiTheme="minorHAnsi" w:hAnsiTheme="minorHAnsi"/>
          <w:color w:val="auto"/>
          <w:sz w:val="20"/>
          <w:szCs w:val="20"/>
        </w:rPr>
        <w:t>jednej</w:t>
      </w:r>
      <w:r w:rsidR="00001EC7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001EC7" w:rsidRPr="00001EC7">
        <w:rPr>
          <w:rFonts w:asciiTheme="minorHAnsi" w:hAnsiTheme="minorHAnsi"/>
          <w:color w:val="auto"/>
          <w:sz w:val="20"/>
          <w:szCs w:val="20"/>
        </w:rPr>
        <w:t xml:space="preserve">pracovnej pozícii na základe jedného pracovnoprávneho vzťahu alebo obdobného vzťahu, t. j. nevykonáva iné činnosti </w:t>
      </w:r>
      <w:del w:id="3" w:author="metodika 14 OIMRK" w:date="2022-08-19T10:37:00Z">
        <w:r w:rsidR="00001EC7" w:rsidRPr="00001EC7" w:rsidDel="00942568">
          <w:rPr>
            <w:rFonts w:asciiTheme="minorHAnsi" w:hAnsiTheme="minorHAnsi"/>
            <w:color w:val="auto"/>
            <w:sz w:val="20"/>
            <w:szCs w:val="20"/>
          </w:rPr>
          <w:delText xml:space="preserve">financované prostredníctvom verejných prostriedkov </w:delText>
        </w:r>
      </w:del>
      <w:r w:rsidR="00001EC7" w:rsidRPr="00001EC7">
        <w:rPr>
          <w:rFonts w:asciiTheme="minorHAnsi" w:hAnsiTheme="minorHAnsi"/>
          <w:color w:val="auto"/>
          <w:sz w:val="20"/>
          <w:szCs w:val="20"/>
        </w:rPr>
        <w:t>u</w:t>
      </w:r>
      <w:r w:rsidR="00001EC7">
        <w:rPr>
          <w:rFonts w:asciiTheme="minorHAnsi" w:hAnsiTheme="minorHAnsi"/>
          <w:color w:val="auto"/>
          <w:sz w:val="20"/>
          <w:szCs w:val="20"/>
        </w:rPr>
        <w:t> </w:t>
      </w:r>
      <w:r w:rsidR="00001EC7" w:rsidRPr="00001EC7">
        <w:rPr>
          <w:rFonts w:asciiTheme="minorHAnsi" w:hAnsiTheme="minorHAnsi"/>
          <w:color w:val="auto"/>
          <w:sz w:val="20"/>
          <w:szCs w:val="20"/>
        </w:rPr>
        <w:t>rovnakého</w:t>
      </w:r>
      <w:r w:rsidR="00001EC7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001EC7" w:rsidRPr="00001EC7">
        <w:rPr>
          <w:rFonts w:asciiTheme="minorHAnsi" w:hAnsiTheme="minorHAnsi"/>
          <w:color w:val="auto"/>
          <w:sz w:val="20"/>
          <w:szCs w:val="20"/>
        </w:rPr>
        <w:t>zamestnávateľa (napr. ďalšia pracovná zmluva</w:t>
      </w:r>
      <w:ins w:id="4" w:author="metodika 14 OIMRK" w:date="2022-08-19T10:37:00Z">
        <w:r w:rsidR="00942568">
          <w:rPr>
            <w:rFonts w:asciiTheme="minorHAnsi" w:hAnsiTheme="minorHAnsi"/>
            <w:color w:val="auto"/>
            <w:sz w:val="20"/>
            <w:szCs w:val="20"/>
          </w:rPr>
          <w:t>,</w:t>
        </w:r>
      </w:ins>
      <w:del w:id="5" w:author="metodika 14 OIMRK" w:date="2022-08-19T10:37:00Z">
        <w:r w:rsidR="00001EC7" w:rsidRPr="00001EC7" w:rsidDel="00942568">
          <w:rPr>
            <w:rFonts w:asciiTheme="minorHAnsi" w:hAnsiTheme="minorHAnsi"/>
            <w:color w:val="auto"/>
            <w:sz w:val="20"/>
            <w:szCs w:val="20"/>
          </w:rPr>
          <w:delText xml:space="preserve"> alebo</w:delText>
        </w:r>
      </w:del>
      <w:r w:rsidR="00001EC7" w:rsidRPr="00001EC7">
        <w:rPr>
          <w:rFonts w:asciiTheme="minorHAnsi" w:hAnsiTheme="minorHAnsi"/>
          <w:color w:val="auto"/>
          <w:sz w:val="20"/>
          <w:szCs w:val="20"/>
        </w:rPr>
        <w:t xml:space="preserve"> dohoda o</w:t>
      </w:r>
      <w:r w:rsidR="00001EC7">
        <w:rPr>
          <w:rFonts w:asciiTheme="minorHAnsi" w:hAnsiTheme="minorHAnsi"/>
          <w:color w:val="auto"/>
          <w:sz w:val="20"/>
          <w:szCs w:val="20"/>
        </w:rPr>
        <w:t> </w:t>
      </w:r>
      <w:r w:rsidR="00001EC7" w:rsidRPr="00001EC7">
        <w:rPr>
          <w:rFonts w:asciiTheme="minorHAnsi" w:hAnsiTheme="minorHAnsi"/>
          <w:color w:val="auto"/>
          <w:sz w:val="20"/>
          <w:szCs w:val="20"/>
        </w:rPr>
        <w:t>vykonaní</w:t>
      </w:r>
      <w:r w:rsidR="00001EC7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001EC7" w:rsidRPr="00001EC7">
        <w:rPr>
          <w:rFonts w:asciiTheme="minorHAnsi" w:hAnsiTheme="minorHAnsi"/>
          <w:color w:val="auto"/>
          <w:sz w:val="20"/>
          <w:szCs w:val="20"/>
        </w:rPr>
        <w:t>práce) alebo iných zamestnávateľov, resp. pre iné právnické alebo fyzické osoby (bez ohľadu na povahu zmluvných vzťahov)</w:t>
      </w:r>
      <w:r w:rsidR="008C6490">
        <w:rPr>
          <w:rFonts w:asciiTheme="minorHAnsi" w:hAnsiTheme="minorHAnsi"/>
          <w:color w:val="auto"/>
          <w:sz w:val="20"/>
          <w:szCs w:val="20"/>
        </w:rPr>
        <w:t>)</w:t>
      </w:r>
      <w:r w:rsidR="00DE6F0E">
        <w:rPr>
          <w:rFonts w:asciiTheme="minorHAnsi" w:hAnsiTheme="minorHAnsi"/>
          <w:color w:val="auto"/>
          <w:sz w:val="20"/>
          <w:szCs w:val="20"/>
        </w:rPr>
        <w:t xml:space="preserve">, </w:t>
      </w:r>
      <w:r w:rsidRPr="004479E2">
        <w:rPr>
          <w:rFonts w:asciiTheme="minorHAnsi" w:hAnsiTheme="minorHAnsi"/>
          <w:color w:val="auto"/>
          <w:sz w:val="20"/>
          <w:szCs w:val="20"/>
        </w:rPr>
        <w:t>nasledovne:</w:t>
      </w:r>
    </w:p>
    <w:p w14:paraId="56B4F620" w14:textId="26C8CB39" w:rsidR="004479E2" w:rsidRPr="004479E2" w:rsidRDefault="000A66F4" w:rsidP="004C1775">
      <w:pPr>
        <w:pStyle w:val="Default"/>
        <w:numPr>
          <w:ilvl w:val="1"/>
          <w:numId w:val="30"/>
        </w:numPr>
        <w:spacing w:before="120"/>
        <w:ind w:left="1134" w:hanging="425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evidencia pracovného času v </w:t>
      </w:r>
      <w:r w:rsidRPr="00AD4497">
        <w:rPr>
          <w:rFonts w:asciiTheme="minorHAnsi" w:hAnsiTheme="minorHAnsi"/>
          <w:color w:val="auto"/>
          <w:sz w:val="20"/>
          <w:szCs w:val="20"/>
        </w:rPr>
        <w:t>listinnej</w:t>
      </w:r>
      <w:r>
        <w:rPr>
          <w:rFonts w:asciiTheme="minorHAnsi" w:hAnsiTheme="minorHAnsi"/>
          <w:color w:val="auto"/>
          <w:sz w:val="20"/>
          <w:szCs w:val="20"/>
        </w:rPr>
        <w:t xml:space="preserve"> </w:t>
      </w:r>
      <w:r w:rsidRPr="00AD4497">
        <w:rPr>
          <w:rFonts w:asciiTheme="minorHAnsi" w:hAnsiTheme="minorHAnsi"/>
          <w:color w:val="auto"/>
          <w:sz w:val="20"/>
          <w:szCs w:val="20"/>
        </w:rPr>
        <w:t>(papierovej) forme</w:t>
      </w:r>
      <w:r w:rsidR="00B03DBD">
        <w:rPr>
          <w:rFonts w:asciiTheme="minorHAnsi" w:hAnsiTheme="minorHAnsi"/>
          <w:color w:val="auto"/>
          <w:sz w:val="20"/>
          <w:szCs w:val="20"/>
        </w:rPr>
        <w:t xml:space="preserve">, resp. </w:t>
      </w:r>
      <w:r w:rsidR="00AD4497">
        <w:rPr>
          <w:rFonts w:asciiTheme="minorHAnsi" w:hAnsiTheme="minorHAnsi"/>
          <w:color w:val="auto"/>
          <w:sz w:val="20"/>
          <w:szCs w:val="20"/>
        </w:rPr>
        <w:t xml:space="preserve">evidencia príchodov a odchodov </w:t>
      </w:r>
      <w:r w:rsidR="004C1775">
        <w:rPr>
          <w:rFonts w:asciiTheme="minorHAnsi" w:hAnsiTheme="minorHAnsi"/>
          <w:color w:val="auto"/>
          <w:sz w:val="20"/>
          <w:szCs w:val="20"/>
        </w:rPr>
        <w:t>(„kniha dochádzky“)</w:t>
      </w:r>
      <w:r w:rsidR="00AD4497">
        <w:rPr>
          <w:rFonts w:asciiTheme="minorHAnsi" w:hAnsiTheme="minorHAnsi"/>
          <w:color w:val="auto"/>
          <w:sz w:val="20"/>
          <w:szCs w:val="20"/>
        </w:rPr>
        <w:t xml:space="preserve">, ak túto evidenciu používa </w:t>
      </w:r>
      <w:r w:rsidR="00B03DBD">
        <w:rPr>
          <w:rFonts w:asciiTheme="minorHAnsi" w:hAnsiTheme="minorHAnsi"/>
          <w:color w:val="auto"/>
          <w:sz w:val="20"/>
          <w:szCs w:val="20"/>
        </w:rPr>
        <w:t xml:space="preserve">prijímateľ </w:t>
      </w:r>
      <w:r w:rsidR="00AD4497">
        <w:rPr>
          <w:rFonts w:asciiTheme="minorHAnsi" w:hAnsiTheme="minorHAnsi"/>
          <w:color w:val="auto"/>
          <w:sz w:val="20"/>
          <w:szCs w:val="20"/>
        </w:rPr>
        <w:t xml:space="preserve">aj ako evidenciu pracovného času </w:t>
      </w:r>
      <w:r w:rsidR="004479E2" w:rsidRPr="004479E2">
        <w:rPr>
          <w:rFonts w:asciiTheme="minorHAnsi" w:hAnsiTheme="minorHAnsi"/>
          <w:color w:val="auto"/>
          <w:sz w:val="20"/>
          <w:szCs w:val="20"/>
        </w:rPr>
        <w:t>alebo</w:t>
      </w:r>
    </w:p>
    <w:p w14:paraId="142A8297" w14:textId="33B11B12" w:rsidR="00B03DBD" w:rsidRDefault="00B03DBD" w:rsidP="004C1775">
      <w:pPr>
        <w:pStyle w:val="Default"/>
        <w:numPr>
          <w:ilvl w:val="1"/>
          <w:numId w:val="30"/>
        </w:numPr>
        <w:spacing w:before="120"/>
        <w:ind w:left="1134" w:hanging="425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 xml:space="preserve">evidencia pracovného času v elektronickom informačnom systéme </w:t>
      </w:r>
      <w:r w:rsidR="004206BF">
        <w:rPr>
          <w:rFonts w:asciiTheme="minorHAnsi" w:hAnsiTheme="minorHAnsi"/>
          <w:color w:val="auto"/>
          <w:sz w:val="20"/>
          <w:szCs w:val="20"/>
        </w:rPr>
        <w:t>vo forme exportu</w:t>
      </w:r>
      <w:r>
        <w:rPr>
          <w:rFonts w:asciiTheme="minorHAnsi" w:hAnsiTheme="minorHAnsi"/>
          <w:color w:val="auto"/>
          <w:sz w:val="20"/>
          <w:szCs w:val="20"/>
        </w:rPr>
        <w:t xml:space="preserve"> ale</w:t>
      </w:r>
      <w:r w:rsidR="004206BF">
        <w:rPr>
          <w:rFonts w:asciiTheme="minorHAnsi" w:hAnsiTheme="minorHAnsi"/>
          <w:color w:val="auto"/>
          <w:sz w:val="20"/>
          <w:szCs w:val="20"/>
        </w:rPr>
        <w:t>b</w:t>
      </w:r>
      <w:r>
        <w:rPr>
          <w:rFonts w:asciiTheme="minorHAnsi" w:hAnsiTheme="minorHAnsi"/>
          <w:color w:val="auto"/>
          <w:sz w:val="20"/>
          <w:szCs w:val="20"/>
        </w:rPr>
        <w:t>o</w:t>
      </w:r>
    </w:p>
    <w:p w14:paraId="7753160B" w14:textId="71EA8A28" w:rsidR="004479E2" w:rsidRDefault="00B03DBD" w:rsidP="003A1A72">
      <w:pPr>
        <w:pStyle w:val="Default"/>
        <w:numPr>
          <w:ilvl w:val="1"/>
          <w:numId w:val="30"/>
        </w:numPr>
        <w:spacing w:before="120"/>
        <w:ind w:left="1134" w:hanging="425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 xml:space="preserve">evidencia pracovného času vo forme </w:t>
      </w:r>
      <w:r w:rsidR="004479E2" w:rsidRPr="004479E2">
        <w:rPr>
          <w:rFonts w:asciiTheme="minorHAnsi" w:hAnsiTheme="minorHAnsi"/>
          <w:color w:val="auto"/>
          <w:sz w:val="20"/>
          <w:szCs w:val="20"/>
        </w:rPr>
        <w:t xml:space="preserve">tabuľky s uvedením </w:t>
      </w:r>
      <w:r w:rsidR="004206BF">
        <w:rPr>
          <w:rFonts w:asciiTheme="minorHAnsi" w:hAnsiTheme="minorHAnsi"/>
          <w:color w:val="auto"/>
          <w:sz w:val="20"/>
          <w:szCs w:val="20"/>
        </w:rPr>
        <w:t>údajov v rozsahu evidencie pracovného času</w:t>
      </w:r>
      <w:r w:rsidR="004479E2" w:rsidRPr="004479E2">
        <w:rPr>
          <w:rFonts w:asciiTheme="minorHAnsi" w:hAnsiTheme="minorHAnsi"/>
          <w:color w:val="auto"/>
          <w:sz w:val="20"/>
          <w:szCs w:val="20"/>
        </w:rPr>
        <w:t xml:space="preserve"> (v súlade s</w:t>
      </w:r>
      <w:r w:rsidR="004206BF">
        <w:rPr>
          <w:rFonts w:asciiTheme="minorHAnsi" w:hAnsiTheme="minorHAnsi"/>
          <w:color w:val="auto"/>
          <w:sz w:val="20"/>
          <w:szCs w:val="20"/>
        </w:rPr>
        <w:t xml:space="preserve"> evidenciou pracovného času </w:t>
      </w:r>
      <w:r w:rsidR="004479E2" w:rsidRPr="004479E2">
        <w:rPr>
          <w:rFonts w:asciiTheme="minorHAnsi" w:hAnsiTheme="minorHAnsi"/>
          <w:color w:val="auto"/>
          <w:sz w:val="20"/>
          <w:szCs w:val="20"/>
        </w:rPr>
        <w:t>uchovávanou</w:t>
      </w:r>
      <w:r w:rsidR="003A1A72">
        <w:rPr>
          <w:rFonts w:asciiTheme="minorHAnsi" w:hAnsiTheme="minorHAnsi"/>
          <w:color w:val="auto"/>
          <w:sz w:val="20"/>
          <w:szCs w:val="20"/>
        </w:rPr>
        <w:t xml:space="preserve"> prijímateľom</w:t>
      </w:r>
      <w:r w:rsidR="004479E2" w:rsidRPr="004479E2">
        <w:rPr>
          <w:rFonts w:asciiTheme="minorHAnsi" w:hAnsiTheme="minorHAnsi"/>
          <w:color w:val="auto"/>
          <w:sz w:val="20"/>
          <w:szCs w:val="20"/>
        </w:rPr>
        <w:t xml:space="preserve">) spolu s čestným vyhlásením uvedeným v tomto dokumente: „Prijímateľ vedie </w:t>
      </w:r>
      <w:r w:rsidR="004206BF">
        <w:rPr>
          <w:rFonts w:asciiTheme="minorHAnsi" w:hAnsiTheme="minorHAnsi"/>
          <w:color w:val="auto"/>
          <w:sz w:val="20"/>
          <w:szCs w:val="20"/>
        </w:rPr>
        <w:t>evidenciu pracovného</w:t>
      </w:r>
      <w:r w:rsidR="004479E2" w:rsidRPr="004479E2">
        <w:rPr>
          <w:rFonts w:asciiTheme="minorHAnsi" w:hAnsiTheme="minorHAnsi"/>
          <w:color w:val="auto"/>
          <w:sz w:val="20"/>
          <w:szCs w:val="20"/>
        </w:rPr>
        <w:t xml:space="preserve"> času zamestnancov v zmysle Zákonníka práce“</w:t>
      </w:r>
      <w:r w:rsidR="00B20847">
        <w:rPr>
          <w:rFonts w:asciiTheme="minorHAnsi" w:hAnsiTheme="minorHAnsi"/>
          <w:color w:val="auto"/>
          <w:sz w:val="20"/>
          <w:szCs w:val="20"/>
        </w:rPr>
        <w:t>;</w:t>
      </w:r>
    </w:p>
    <w:p w14:paraId="5935D61D" w14:textId="32319ACC" w:rsidR="00946723" w:rsidRPr="004479E2" w:rsidRDefault="00946723" w:rsidP="008A1266">
      <w:pPr>
        <w:pStyle w:val="Default"/>
        <w:numPr>
          <w:ilvl w:val="0"/>
          <w:numId w:val="30"/>
        </w:numPr>
        <w:spacing w:before="60" w:after="60" w:line="276" w:lineRule="auto"/>
        <w:jc w:val="both"/>
        <w:rPr>
          <w:rFonts w:asciiTheme="minorHAnsi" w:hAnsiTheme="minorHAnsi"/>
          <w:color w:val="auto"/>
          <w:sz w:val="20"/>
          <w:szCs w:val="20"/>
        </w:rPr>
      </w:pPr>
      <w:r w:rsidRPr="004479E2">
        <w:rPr>
          <w:rFonts w:asciiTheme="minorHAnsi" w:hAnsiTheme="minorHAnsi"/>
          <w:color w:val="auto"/>
          <w:sz w:val="20"/>
          <w:szCs w:val="20"/>
        </w:rPr>
        <w:t>predložiť v rámci dokumentácie vzťahujúcej sa k</w:t>
      </w:r>
      <w:r>
        <w:rPr>
          <w:rFonts w:asciiTheme="minorHAnsi" w:hAnsiTheme="minorHAnsi"/>
          <w:color w:val="auto"/>
          <w:sz w:val="20"/>
          <w:szCs w:val="20"/>
        </w:rPr>
        <w:t> ŽoP</w:t>
      </w:r>
      <w:r w:rsidRPr="004479E2">
        <w:rPr>
          <w:rFonts w:asciiTheme="minorHAnsi" w:hAnsiTheme="minorHAnsi"/>
          <w:color w:val="auto"/>
          <w:sz w:val="20"/>
          <w:szCs w:val="20"/>
        </w:rPr>
        <w:t xml:space="preserve"> </w:t>
      </w:r>
      <w:r>
        <w:rPr>
          <w:rFonts w:asciiTheme="minorHAnsi" w:hAnsiTheme="minorHAnsi"/>
          <w:color w:val="auto"/>
          <w:sz w:val="20"/>
          <w:szCs w:val="20"/>
        </w:rPr>
        <w:t xml:space="preserve">(zúčtovanie zálohovej platby, refundácia, zúčtovanie predfinancovania) </w:t>
      </w:r>
      <w:r w:rsidRPr="004479E2">
        <w:rPr>
          <w:rFonts w:asciiTheme="minorHAnsi" w:hAnsiTheme="minorHAnsi"/>
          <w:color w:val="auto"/>
          <w:sz w:val="20"/>
          <w:szCs w:val="20"/>
        </w:rPr>
        <w:t xml:space="preserve">evidenciu </w:t>
      </w:r>
      <w:r>
        <w:rPr>
          <w:rFonts w:asciiTheme="minorHAnsi" w:hAnsiTheme="minorHAnsi"/>
          <w:color w:val="auto"/>
          <w:sz w:val="20"/>
          <w:szCs w:val="20"/>
        </w:rPr>
        <w:t xml:space="preserve">pracovného </w:t>
      </w:r>
      <w:r w:rsidRPr="004479E2">
        <w:rPr>
          <w:rFonts w:asciiTheme="minorHAnsi" w:hAnsiTheme="minorHAnsi"/>
          <w:color w:val="auto"/>
          <w:sz w:val="20"/>
          <w:szCs w:val="20"/>
        </w:rPr>
        <w:t>času</w:t>
      </w:r>
      <w:r w:rsidR="004571C3">
        <w:rPr>
          <w:rStyle w:val="Odkaznapoznmkupodiarou"/>
          <w:rFonts w:asciiTheme="minorHAnsi" w:hAnsiTheme="minorHAnsi"/>
          <w:color w:val="auto"/>
          <w:sz w:val="20"/>
          <w:szCs w:val="20"/>
        </w:rPr>
        <w:footnoteReference w:id="3"/>
      </w:r>
      <w:r w:rsidRPr="004479E2">
        <w:rPr>
          <w:rFonts w:asciiTheme="minorHAnsi" w:hAnsiTheme="minorHAnsi"/>
          <w:color w:val="auto"/>
          <w:sz w:val="20"/>
          <w:szCs w:val="20"/>
        </w:rPr>
        <w:t xml:space="preserve"> jednotlivých zamestnancov </w:t>
      </w:r>
      <w:r>
        <w:rPr>
          <w:rFonts w:asciiTheme="minorHAnsi" w:hAnsiTheme="minorHAnsi"/>
          <w:color w:val="auto"/>
          <w:sz w:val="20"/>
          <w:szCs w:val="20"/>
        </w:rPr>
        <w:t xml:space="preserve">zapojených do projektu, ktorých výdavky sú hradené z oprávnenej skupiny výdavkov </w:t>
      </w:r>
      <w:r w:rsidRPr="008A1266">
        <w:rPr>
          <w:rFonts w:asciiTheme="minorHAnsi" w:hAnsiTheme="minorHAnsi"/>
          <w:b/>
          <w:bCs/>
          <w:color w:val="auto"/>
          <w:sz w:val="20"/>
          <w:szCs w:val="20"/>
        </w:rPr>
        <w:t>910 – Jednotkové výdavky</w:t>
      </w:r>
      <w:r>
        <w:rPr>
          <w:rFonts w:asciiTheme="minorHAnsi" w:hAnsiTheme="minorHAnsi"/>
          <w:color w:val="auto"/>
          <w:sz w:val="20"/>
          <w:szCs w:val="20"/>
        </w:rPr>
        <w:t xml:space="preserve"> </w:t>
      </w:r>
      <w:r w:rsidRPr="004479E2">
        <w:rPr>
          <w:rFonts w:asciiTheme="minorHAnsi" w:hAnsiTheme="minorHAnsi"/>
          <w:color w:val="auto"/>
          <w:sz w:val="20"/>
          <w:szCs w:val="20"/>
        </w:rPr>
        <w:t>nasledovne</w:t>
      </w:r>
      <w:r>
        <w:rPr>
          <w:rFonts w:asciiTheme="minorHAnsi" w:hAnsiTheme="minorHAnsi"/>
          <w:color w:val="auto"/>
          <w:sz w:val="20"/>
          <w:szCs w:val="20"/>
        </w:rPr>
        <w:t>:</w:t>
      </w:r>
    </w:p>
    <w:p w14:paraId="420EC772" w14:textId="2895CEB5" w:rsidR="00946723" w:rsidRDefault="004C1775" w:rsidP="00946723">
      <w:pPr>
        <w:pStyle w:val="Default"/>
        <w:numPr>
          <w:ilvl w:val="1"/>
          <w:numId w:val="30"/>
        </w:numPr>
        <w:spacing w:before="120"/>
        <w:ind w:left="1134" w:hanging="425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evidencia príchodov a odchodov („kniha dochádzky“) alebo</w:t>
      </w:r>
    </w:p>
    <w:p w14:paraId="75A9DAC6" w14:textId="04E14389" w:rsidR="00946723" w:rsidRPr="004C1775" w:rsidRDefault="00946723" w:rsidP="004C1775">
      <w:pPr>
        <w:pStyle w:val="Default"/>
        <w:numPr>
          <w:ilvl w:val="1"/>
          <w:numId w:val="30"/>
        </w:numPr>
        <w:spacing w:before="60" w:after="60" w:line="276" w:lineRule="auto"/>
        <w:ind w:left="1134" w:hanging="425"/>
        <w:jc w:val="both"/>
        <w:rPr>
          <w:rFonts w:asciiTheme="minorHAnsi" w:hAnsiTheme="minorHAnsi"/>
          <w:color w:val="auto"/>
          <w:sz w:val="20"/>
          <w:szCs w:val="20"/>
        </w:rPr>
      </w:pPr>
      <w:r w:rsidRPr="004C1775">
        <w:rPr>
          <w:rFonts w:asciiTheme="minorHAnsi" w:hAnsiTheme="minorHAnsi"/>
          <w:color w:val="auto"/>
          <w:sz w:val="20"/>
          <w:szCs w:val="20"/>
        </w:rPr>
        <w:t>iný re</w:t>
      </w:r>
      <w:r w:rsidR="004C1775" w:rsidRPr="004C1775">
        <w:rPr>
          <w:rFonts w:asciiTheme="minorHAnsi" w:hAnsiTheme="minorHAnsi"/>
          <w:color w:val="auto"/>
          <w:sz w:val="20"/>
          <w:szCs w:val="20"/>
        </w:rPr>
        <w:t>levantný dokument o evidencii dochádzky</w:t>
      </w:r>
      <w:r w:rsidR="001E122A">
        <w:rPr>
          <w:rFonts w:asciiTheme="minorHAnsi" w:hAnsiTheme="minorHAnsi"/>
          <w:color w:val="auto"/>
          <w:sz w:val="20"/>
          <w:szCs w:val="20"/>
        </w:rPr>
        <w:t>.</w:t>
      </w:r>
    </w:p>
    <w:p w14:paraId="7A0C29D7" w14:textId="47BCE469" w:rsidR="00942568" w:rsidRPr="004479E2" w:rsidDel="00942568" w:rsidRDefault="00560C0D" w:rsidP="004C1775">
      <w:pPr>
        <w:pStyle w:val="Default"/>
        <w:spacing w:before="60" w:after="60" w:line="276" w:lineRule="auto"/>
        <w:jc w:val="both"/>
        <w:rPr>
          <w:del w:id="6" w:author="metodika 14 OIMRK" w:date="2022-08-19T10:38:00Z"/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Uvedenú dokumentáciu poskytovateľ vyžaduje v súlade s </w:t>
      </w:r>
      <w:hyperlink r:id="rId11" w:history="1">
        <w:r w:rsidRPr="008A1266">
          <w:rPr>
            <w:rStyle w:val="Hypertextovprepojenie"/>
            <w:rFonts w:asciiTheme="minorHAnsi" w:hAnsiTheme="minorHAnsi"/>
            <w:b/>
            <w:sz w:val="20"/>
            <w:szCs w:val="20"/>
          </w:rPr>
          <w:t>MP CKO č. 6</w:t>
        </w:r>
      </w:hyperlink>
      <w:r>
        <w:rPr>
          <w:rFonts w:asciiTheme="minorHAnsi" w:hAnsiTheme="minorHAnsi"/>
          <w:color w:val="auto"/>
          <w:sz w:val="20"/>
          <w:szCs w:val="20"/>
        </w:rPr>
        <w:t xml:space="preserve"> najmä z dôvodu overovania </w:t>
      </w:r>
      <w:r>
        <w:rPr>
          <w:sz w:val="20"/>
          <w:szCs w:val="20"/>
        </w:rPr>
        <w:t xml:space="preserve">prekrývania výdavkov. Evidencia pracovného času bude </w:t>
      </w:r>
      <w:r>
        <w:rPr>
          <w:rFonts w:asciiTheme="minorHAnsi" w:hAnsiTheme="minorHAnsi"/>
          <w:color w:val="auto"/>
          <w:sz w:val="20"/>
          <w:szCs w:val="20"/>
        </w:rPr>
        <w:t xml:space="preserve">aj </w:t>
      </w:r>
      <w:r w:rsidR="004479E2" w:rsidRPr="004479E2">
        <w:rPr>
          <w:rFonts w:asciiTheme="minorHAnsi" w:hAnsiTheme="minorHAnsi"/>
          <w:color w:val="auto"/>
          <w:sz w:val="20"/>
          <w:szCs w:val="20"/>
        </w:rPr>
        <w:t xml:space="preserve">predmetom </w:t>
      </w:r>
      <w:r w:rsidR="00A52A65">
        <w:rPr>
          <w:rFonts w:asciiTheme="minorHAnsi" w:hAnsiTheme="minorHAnsi"/>
          <w:color w:val="auto"/>
          <w:sz w:val="20"/>
          <w:szCs w:val="20"/>
        </w:rPr>
        <w:t>FKnM</w:t>
      </w:r>
      <w:r w:rsidR="004479E2" w:rsidRPr="004479E2">
        <w:rPr>
          <w:rFonts w:asciiTheme="minorHAnsi" w:hAnsiTheme="minorHAnsi"/>
          <w:color w:val="auto"/>
          <w:sz w:val="20"/>
          <w:szCs w:val="20"/>
        </w:rPr>
        <w:t>.</w:t>
      </w:r>
      <w:bookmarkStart w:id="7" w:name="_GoBack"/>
      <w:bookmarkEnd w:id="7"/>
    </w:p>
    <w:p w14:paraId="2420CC42" w14:textId="2EA24B3D" w:rsidR="00391F4D" w:rsidRPr="004479E2" w:rsidRDefault="00391F4D" w:rsidP="004479E2">
      <w:pPr>
        <w:pStyle w:val="Default"/>
        <w:spacing w:before="60" w:after="60" w:line="276" w:lineRule="auto"/>
        <w:jc w:val="both"/>
        <w:rPr>
          <w:rFonts w:asciiTheme="minorHAnsi" w:hAnsiTheme="minorHAnsi"/>
          <w:color w:val="auto"/>
          <w:sz w:val="20"/>
          <w:szCs w:val="20"/>
        </w:rPr>
      </w:pPr>
    </w:p>
    <w:sectPr w:rsidR="00391F4D" w:rsidRPr="004479E2" w:rsidSect="00B31329">
      <w:footerReference w:type="even" r:id="rId12"/>
      <w:headerReference w:type="first" r:id="rId13"/>
      <w:footerReference w:type="first" r:id="rId14"/>
      <w:pgSz w:w="11906" w:h="16838"/>
      <w:pgMar w:top="1276" w:right="1274" w:bottom="1135" w:left="1418" w:header="426" w:footer="593" w:gutter="0"/>
      <w:pgNumType w:start="1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384EF" w16cex:dateUtc="2022-02-01T09:07:00Z"/>
  <w16cex:commentExtensible w16cex:durableId="259E9403" w16cex:dateUtc="2022-01-28T15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278FB8" w16cid:durableId="25A384EF"/>
  <w16cid:commentId w16cid:paraId="13A6F217" w16cid:durableId="259E940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83FEE" w14:textId="77777777" w:rsidR="008D77D6" w:rsidRDefault="008D77D6">
      <w:r>
        <w:separator/>
      </w:r>
    </w:p>
  </w:endnote>
  <w:endnote w:type="continuationSeparator" w:id="0">
    <w:p w14:paraId="685639A7" w14:textId="77777777" w:rsidR="008D77D6" w:rsidRDefault="008D77D6">
      <w:r>
        <w:continuationSeparator/>
      </w:r>
    </w:p>
  </w:endnote>
  <w:endnote w:type="continuationNotice" w:id="1">
    <w:p w14:paraId="36655A4C" w14:textId="77777777" w:rsidR="008D77D6" w:rsidRDefault="008D77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981CB" w14:textId="77777777" w:rsidR="00034F87" w:rsidRDefault="00034F87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17F52B21" w14:textId="77777777" w:rsidR="00034F87" w:rsidRDefault="00034F87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A1F1E" w14:textId="241CCFEF" w:rsidR="00034F87" w:rsidRPr="000D4964" w:rsidRDefault="00034F87">
    <w:pPr>
      <w:pStyle w:val="Pta"/>
      <w:jc w:val="right"/>
      <w:rPr>
        <w:rFonts w:ascii="Calibri" w:hAnsi="Calibri"/>
        <w:sz w:val="18"/>
      </w:rPr>
    </w:pPr>
    <w:r w:rsidRPr="000D4964">
      <w:rPr>
        <w:rFonts w:ascii="Calibri" w:hAnsi="Calibri"/>
        <w:sz w:val="18"/>
      </w:rPr>
      <w:fldChar w:fldCharType="begin"/>
    </w:r>
    <w:r w:rsidRPr="000D4964">
      <w:rPr>
        <w:rFonts w:ascii="Calibri" w:hAnsi="Calibri"/>
        <w:sz w:val="18"/>
      </w:rPr>
      <w:instrText>PAGE   \* MERGEFORMAT</w:instrText>
    </w:r>
    <w:r w:rsidRPr="000D4964">
      <w:rPr>
        <w:rFonts w:ascii="Calibri" w:hAnsi="Calibri"/>
        <w:sz w:val="18"/>
      </w:rPr>
      <w:fldChar w:fldCharType="separate"/>
    </w:r>
    <w:r w:rsidR="002B0B81" w:rsidRPr="002B0B81">
      <w:rPr>
        <w:rFonts w:ascii="Calibri" w:hAnsi="Calibri"/>
        <w:noProof/>
        <w:sz w:val="18"/>
        <w:lang w:val="sk-SK"/>
      </w:rPr>
      <w:t>1</w:t>
    </w:r>
    <w:r w:rsidRPr="000D4964">
      <w:rPr>
        <w:rFonts w:ascii="Calibri" w:hAnsi="Calibri"/>
        <w:sz w:val="18"/>
      </w:rPr>
      <w:fldChar w:fldCharType="end"/>
    </w:r>
  </w:p>
  <w:p w14:paraId="0C28A1A9" w14:textId="77777777" w:rsidR="00034F87" w:rsidRDefault="00034F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B6CCC" w14:textId="77777777" w:rsidR="008D77D6" w:rsidRDefault="008D77D6">
      <w:r>
        <w:separator/>
      </w:r>
    </w:p>
  </w:footnote>
  <w:footnote w:type="continuationSeparator" w:id="0">
    <w:p w14:paraId="44CAF56F" w14:textId="77777777" w:rsidR="008D77D6" w:rsidRDefault="008D77D6">
      <w:r>
        <w:continuationSeparator/>
      </w:r>
    </w:p>
  </w:footnote>
  <w:footnote w:type="continuationNotice" w:id="1">
    <w:p w14:paraId="7A8F0460" w14:textId="77777777" w:rsidR="008D77D6" w:rsidRDefault="008D77D6"/>
  </w:footnote>
  <w:footnote w:id="2">
    <w:p w14:paraId="24C993F5" w14:textId="289F2862" w:rsidR="005E72DF" w:rsidRPr="00E77B33" w:rsidRDefault="005E72DF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E77B33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E77B33">
        <w:rPr>
          <w:rFonts w:asciiTheme="minorHAnsi" w:hAnsiTheme="minorHAnsi" w:cstheme="minorHAnsi"/>
          <w:sz w:val="16"/>
          <w:szCs w:val="16"/>
        </w:rPr>
        <w:t xml:space="preserve"> </w:t>
      </w:r>
      <w:r w:rsidR="004571C3" w:rsidRPr="00E77B33">
        <w:rPr>
          <w:rFonts w:asciiTheme="minorHAnsi" w:hAnsiTheme="minorHAnsi" w:cstheme="minorHAnsi"/>
          <w:sz w:val="16"/>
          <w:szCs w:val="16"/>
        </w:rPr>
        <w:t xml:space="preserve">V prípade evidencie vykonanej práce – dokladovanie v súlade </w:t>
      </w:r>
      <w:r w:rsidR="004571C3" w:rsidRPr="00E77B33">
        <w:rPr>
          <w:rFonts w:asciiTheme="minorHAnsi" w:hAnsiTheme="minorHAnsi"/>
          <w:sz w:val="16"/>
          <w:szCs w:val="16"/>
        </w:rPr>
        <w:t xml:space="preserve">§ 224 ods. 2 písm. e) </w:t>
      </w:r>
      <w:r w:rsidR="004571C3" w:rsidRPr="00E77B33">
        <w:rPr>
          <w:rFonts w:asciiTheme="minorHAnsi" w:eastAsia="Calibri" w:hAnsiTheme="minorHAnsi"/>
          <w:sz w:val="16"/>
          <w:szCs w:val="16"/>
          <w:lang w:eastAsia="en-US"/>
        </w:rPr>
        <w:t>zákona č. 311/2001 Z. z. Zákonník práce</w:t>
      </w:r>
      <w:r w:rsidR="004571C3" w:rsidRPr="00E77B33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340C5555" w14:textId="7CDD1329" w:rsidR="004571C3" w:rsidRPr="009545A4" w:rsidRDefault="004571C3">
      <w:pPr>
        <w:pStyle w:val="Textpoznmkypodiarou"/>
        <w:rPr>
          <w:rFonts w:ascii="Calibri" w:hAnsi="Calibri" w:cs="Calibri"/>
          <w:sz w:val="16"/>
          <w:szCs w:val="16"/>
        </w:rPr>
      </w:pPr>
      <w:r w:rsidRPr="009545A4">
        <w:rPr>
          <w:rStyle w:val="Odkaznapoznmkupodiarou"/>
          <w:rFonts w:ascii="Calibri" w:hAnsi="Calibri" w:cs="Calibri"/>
          <w:sz w:val="16"/>
          <w:szCs w:val="16"/>
        </w:rPr>
        <w:footnoteRef/>
      </w:r>
      <w:r w:rsidRPr="009545A4">
        <w:rPr>
          <w:rFonts w:ascii="Calibri" w:hAnsi="Calibri" w:cs="Calibri"/>
          <w:sz w:val="16"/>
          <w:szCs w:val="16"/>
        </w:rPr>
        <w:t xml:space="preserve"> V prípade evidencie vykonanej práce – dokladovanie v súlade § 224 ods. 2 písm. e) </w:t>
      </w:r>
      <w:r w:rsidRPr="009545A4">
        <w:rPr>
          <w:rFonts w:ascii="Calibri" w:eastAsia="Calibri" w:hAnsi="Calibri" w:cs="Calibri"/>
          <w:sz w:val="16"/>
          <w:szCs w:val="16"/>
          <w:lang w:eastAsia="en-US"/>
        </w:rPr>
        <w:t>zákona č. 311/2001 Z. z. Zákonník práce</w:t>
      </w:r>
      <w:r w:rsidRPr="00E77B33">
        <w:rPr>
          <w:rFonts w:ascii="Calibri" w:eastAsia="Calibri" w:hAnsi="Calibri" w:cs="Calibri"/>
          <w:sz w:val="16"/>
          <w:szCs w:val="16"/>
          <w:lang w:eastAsia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03989" w14:textId="01AEDA66" w:rsidR="00034F87" w:rsidRDefault="00034F87" w:rsidP="00B31329">
    <w:pPr>
      <w:pStyle w:val="Hlavika"/>
    </w:pPr>
    <w:r w:rsidRPr="00B31329">
      <w:rPr>
        <w:noProof/>
        <w:lang w:val="sk-SK" w:eastAsia="sk-SK"/>
      </w:rPr>
      <w:drawing>
        <wp:inline distT="0" distB="0" distL="0" distR="0" wp14:anchorId="09F7AE50" wp14:editId="435CA7A3">
          <wp:extent cx="5800725" cy="409575"/>
          <wp:effectExtent l="0" t="0" r="9525" b="9525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4A471" w14:textId="6AE591A8" w:rsidR="00034F87" w:rsidRPr="00B31329" w:rsidRDefault="00034F87" w:rsidP="00FA74C1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4BE451B"/>
    <w:multiLevelType w:val="hybridMultilevel"/>
    <w:tmpl w:val="86D18F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61EA3E5"/>
    <w:multiLevelType w:val="hybridMultilevel"/>
    <w:tmpl w:val="A0DF9B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9BE5F2F"/>
    <w:multiLevelType w:val="hybridMultilevel"/>
    <w:tmpl w:val="B96C0A5C"/>
    <w:lvl w:ilvl="0" w:tplc="EA1CF2C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036AF"/>
    <w:multiLevelType w:val="hybridMultilevel"/>
    <w:tmpl w:val="B9EC4C0C"/>
    <w:lvl w:ilvl="0" w:tplc="E2EC0F34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7" w15:restartNumberingAfterBreak="0">
    <w:nsid w:val="1BCE6316"/>
    <w:multiLevelType w:val="hybridMultilevel"/>
    <w:tmpl w:val="2B526922"/>
    <w:lvl w:ilvl="0" w:tplc="80C0E03C">
      <w:start w:val="1"/>
      <w:numFmt w:val="bullet"/>
      <w:lvlText w:val=""/>
      <w:lvlJc w:val="left"/>
      <w:pPr>
        <w:ind w:left="250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8" w15:restartNumberingAfterBreak="0">
    <w:nsid w:val="23F51E9C"/>
    <w:multiLevelType w:val="hybridMultilevel"/>
    <w:tmpl w:val="B2028172"/>
    <w:lvl w:ilvl="0" w:tplc="EA1CF2C0">
      <w:numFmt w:val="bullet"/>
      <w:lvlText w:val="•"/>
      <w:lvlJc w:val="left"/>
      <w:pPr>
        <w:ind w:left="2912" w:hanging="360"/>
      </w:pPr>
      <w:rPr>
        <w:rFonts w:ascii="Times New Roman" w:eastAsia="Times New Roman" w:hAnsi="Times New Roman" w:cs="Times New Roman" w:hint="default"/>
        <w:color w:val="auto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D">
      <w:start w:val="1"/>
      <w:numFmt w:val="bullet"/>
      <w:lvlText w:val=""/>
      <w:lvlJc w:val="left"/>
      <w:pPr>
        <w:ind w:left="206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CB2861"/>
    <w:multiLevelType w:val="multilevel"/>
    <w:tmpl w:val="519401D0"/>
    <w:lvl w:ilvl="0">
      <w:start w:val="1"/>
      <w:numFmt w:val="decimal"/>
      <w:pStyle w:val="1uroven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pStyle w:val="2urove"/>
      <w:isLgl/>
      <w:lvlText w:val="%1.%2."/>
      <w:lvlJc w:val="left"/>
      <w:pPr>
        <w:ind w:left="1561" w:hanging="360"/>
      </w:pPr>
      <w:rPr>
        <w:rFonts w:hint="default"/>
      </w:rPr>
    </w:lvl>
    <w:lvl w:ilvl="2">
      <w:start w:val="1"/>
      <w:numFmt w:val="decimal"/>
      <w:pStyle w:val="3uroven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urove"/>
      <w:isLgl/>
      <w:lvlText w:val="%1.%2.%3.%4."/>
      <w:lvlJc w:val="left"/>
      <w:pPr>
        <w:ind w:left="71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4" w15:restartNumberingAfterBreak="0">
    <w:nsid w:val="4E1F479D"/>
    <w:multiLevelType w:val="hybridMultilevel"/>
    <w:tmpl w:val="79227608"/>
    <w:lvl w:ilvl="0" w:tplc="57582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C213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76A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20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AA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8847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36C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C8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234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9374F8"/>
    <w:multiLevelType w:val="hybridMultilevel"/>
    <w:tmpl w:val="4B1E2342"/>
    <w:lvl w:ilvl="0" w:tplc="80C0E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B497E"/>
    <w:multiLevelType w:val="hybridMultilevel"/>
    <w:tmpl w:val="814E1746"/>
    <w:lvl w:ilvl="0" w:tplc="44224CEC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86E1525"/>
    <w:multiLevelType w:val="hybridMultilevel"/>
    <w:tmpl w:val="DB3285A6"/>
    <w:lvl w:ilvl="0" w:tplc="CD7EF88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D945D9"/>
    <w:multiLevelType w:val="hybridMultilevel"/>
    <w:tmpl w:val="D842E818"/>
    <w:lvl w:ilvl="0" w:tplc="115A26E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827AB3"/>
    <w:multiLevelType w:val="hybridMultilevel"/>
    <w:tmpl w:val="E3CCB132"/>
    <w:lvl w:ilvl="0" w:tplc="EA1CF2C0">
      <w:numFmt w:val="bullet"/>
      <w:lvlText w:val="•"/>
      <w:lvlJc w:val="left"/>
      <w:pPr>
        <w:ind w:left="1495" w:hanging="360"/>
      </w:pPr>
      <w:rPr>
        <w:rFonts w:ascii="Times New Roman" w:eastAsia="Times New Roman" w:hAnsi="Times New Roman" w:cs="Times New Roman" w:hint="default"/>
        <w:color w:val="auto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3F474B"/>
    <w:multiLevelType w:val="hybridMultilevel"/>
    <w:tmpl w:val="766C7BA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2C0AA7"/>
    <w:multiLevelType w:val="hybridMultilevel"/>
    <w:tmpl w:val="A260D0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2"/>
  </w:num>
  <w:num w:numId="2">
    <w:abstractNumId w:val="5"/>
  </w:num>
  <w:num w:numId="3">
    <w:abstractNumId w:val="18"/>
  </w:num>
  <w:num w:numId="4">
    <w:abstractNumId w:val="11"/>
  </w:num>
  <w:num w:numId="5">
    <w:abstractNumId w:val="6"/>
  </w:num>
  <w:num w:numId="6">
    <w:abstractNumId w:val="14"/>
  </w:num>
  <w:num w:numId="7">
    <w:abstractNumId w:val="9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6"/>
  </w:num>
  <w:num w:numId="11">
    <w:abstractNumId w:val="20"/>
  </w:num>
  <w:num w:numId="12">
    <w:abstractNumId w:val="10"/>
  </w:num>
  <w:num w:numId="13">
    <w:abstractNumId w:val="22"/>
  </w:num>
  <w:num w:numId="14">
    <w:abstractNumId w:val="22"/>
  </w:num>
  <w:num w:numId="15">
    <w:abstractNumId w:val="17"/>
  </w:num>
  <w:num w:numId="16">
    <w:abstractNumId w:val="12"/>
  </w:num>
  <w:num w:numId="17">
    <w:abstractNumId w:val="0"/>
  </w:num>
  <w:num w:numId="18">
    <w:abstractNumId w:val="1"/>
  </w:num>
  <w:num w:numId="19">
    <w:abstractNumId w:val="25"/>
  </w:num>
  <w:num w:numId="20">
    <w:abstractNumId w:val="4"/>
  </w:num>
  <w:num w:numId="21">
    <w:abstractNumId w:val="16"/>
  </w:num>
  <w:num w:numId="22">
    <w:abstractNumId w:val="8"/>
  </w:num>
  <w:num w:numId="23">
    <w:abstractNumId w:val="13"/>
  </w:num>
  <w:num w:numId="24">
    <w:abstractNumId w:val="16"/>
  </w:num>
  <w:num w:numId="25">
    <w:abstractNumId w:val="23"/>
  </w:num>
  <w:num w:numId="26">
    <w:abstractNumId w:val="21"/>
  </w:num>
  <w:num w:numId="27">
    <w:abstractNumId w:val="21"/>
  </w:num>
  <w:num w:numId="28">
    <w:abstractNumId w:val="3"/>
  </w:num>
  <w:num w:numId="29">
    <w:abstractNumId w:val="7"/>
  </w:num>
  <w:num w:numId="30">
    <w:abstractNumId w:val="15"/>
  </w:num>
  <w:num w:numId="31">
    <w:abstractNumId w:val="24"/>
  </w:num>
  <w:num w:numId="32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etodika 14 OIMRK">
    <w15:presenceInfo w15:providerId="None" w15:userId="metodika 14 OIMR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1A"/>
    <w:rsid w:val="00000422"/>
    <w:rsid w:val="00001EC7"/>
    <w:rsid w:val="0001159A"/>
    <w:rsid w:val="00013B62"/>
    <w:rsid w:val="00013BC7"/>
    <w:rsid w:val="0001494D"/>
    <w:rsid w:val="00022CB6"/>
    <w:rsid w:val="0002547A"/>
    <w:rsid w:val="000264CC"/>
    <w:rsid w:val="00031BEE"/>
    <w:rsid w:val="00034F87"/>
    <w:rsid w:val="000426C9"/>
    <w:rsid w:val="00043032"/>
    <w:rsid w:val="000431D7"/>
    <w:rsid w:val="00054A06"/>
    <w:rsid w:val="00055AD5"/>
    <w:rsid w:val="000604DD"/>
    <w:rsid w:val="000700A7"/>
    <w:rsid w:val="00071DF9"/>
    <w:rsid w:val="0007350D"/>
    <w:rsid w:val="00076012"/>
    <w:rsid w:val="00083A06"/>
    <w:rsid w:val="00085EE8"/>
    <w:rsid w:val="000A4EEE"/>
    <w:rsid w:val="000A533B"/>
    <w:rsid w:val="000A66F4"/>
    <w:rsid w:val="000B1190"/>
    <w:rsid w:val="000C1EB8"/>
    <w:rsid w:val="000D3B55"/>
    <w:rsid w:val="000D4964"/>
    <w:rsid w:val="000D5576"/>
    <w:rsid w:val="000D705D"/>
    <w:rsid w:val="000E22D0"/>
    <w:rsid w:val="000E2647"/>
    <w:rsid w:val="000E297E"/>
    <w:rsid w:val="000E77C5"/>
    <w:rsid w:val="000F02C6"/>
    <w:rsid w:val="000F0487"/>
    <w:rsid w:val="000F470A"/>
    <w:rsid w:val="000F547C"/>
    <w:rsid w:val="000F7C4A"/>
    <w:rsid w:val="0010061A"/>
    <w:rsid w:val="00101C02"/>
    <w:rsid w:val="0010564F"/>
    <w:rsid w:val="00122989"/>
    <w:rsid w:val="00135345"/>
    <w:rsid w:val="00144DE6"/>
    <w:rsid w:val="001464B8"/>
    <w:rsid w:val="00150C01"/>
    <w:rsid w:val="0015207D"/>
    <w:rsid w:val="001609BB"/>
    <w:rsid w:val="00166E96"/>
    <w:rsid w:val="00175ECE"/>
    <w:rsid w:val="00177DE2"/>
    <w:rsid w:val="00181AED"/>
    <w:rsid w:val="00184394"/>
    <w:rsid w:val="00187ECC"/>
    <w:rsid w:val="001A21DD"/>
    <w:rsid w:val="001A38E0"/>
    <w:rsid w:val="001B095C"/>
    <w:rsid w:val="001B303A"/>
    <w:rsid w:val="001B43DA"/>
    <w:rsid w:val="001B5525"/>
    <w:rsid w:val="001B569E"/>
    <w:rsid w:val="001B79B5"/>
    <w:rsid w:val="001C1693"/>
    <w:rsid w:val="001C239A"/>
    <w:rsid w:val="001C39B6"/>
    <w:rsid w:val="001C626D"/>
    <w:rsid w:val="001C72EF"/>
    <w:rsid w:val="001D14C8"/>
    <w:rsid w:val="001E122A"/>
    <w:rsid w:val="001E1559"/>
    <w:rsid w:val="001E4CD2"/>
    <w:rsid w:val="001F3733"/>
    <w:rsid w:val="001F3A57"/>
    <w:rsid w:val="001F3F56"/>
    <w:rsid w:val="00203D94"/>
    <w:rsid w:val="00220620"/>
    <w:rsid w:val="00224271"/>
    <w:rsid w:val="00224781"/>
    <w:rsid w:val="0023508B"/>
    <w:rsid w:val="00244AFD"/>
    <w:rsid w:val="002477A6"/>
    <w:rsid w:val="0025538C"/>
    <w:rsid w:val="0026349B"/>
    <w:rsid w:val="002668D4"/>
    <w:rsid w:val="0027387E"/>
    <w:rsid w:val="00273D08"/>
    <w:rsid w:val="002801EB"/>
    <w:rsid w:val="002846F0"/>
    <w:rsid w:val="00290630"/>
    <w:rsid w:val="002944CC"/>
    <w:rsid w:val="00294B57"/>
    <w:rsid w:val="0029515F"/>
    <w:rsid w:val="0029789D"/>
    <w:rsid w:val="002A1E53"/>
    <w:rsid w:val="002B0B81"/>
    <w:rsid w:val="002B1A3B"/>
    <w:rsid w:val="002B4CA1"/>
    <w:rsid w:val="002B5F48"/>
    <w:rsid w:val="002B7098"/>
    <w:rsid w:val="002B7903"/>
    <w:rsid w:val="002C7823"/>
    <w:rsid w:val="002D21F3"/>
    <w:rsid w:val="002D3A59"/>
    <w:rsid w:val="002D3F51"/>
    <w:rsid w:val="002E3BDF"/>
    <w:rsid w:val="002E7B9C"/>
    <w:rsid w:val="002F1C45"/>
    <w:rsid w:val="002F76A9"/>
    <w:rsid w:val="00301ABB"/>
    <w:rsid w:val="00305BC1"/>
    <w:rsid w:val="00313A6A"/>
    <w:rsid w:val="00314E79"/>
    <w:rsid w:val="00326647"/>
    <w:rsid w:val="00327F2D"/>
    <w:rsid w:val="003335CE"/>
    <w:rsid w:val="00340069"/>
    <w:rsid w:val="003407B4"/>
    <w:rsid w:val="00345591"/>
    <w:rsid w:val="00347FBE"/>
    <w:rsid w:val="0035308B"/>
    <w:rsid w:val="00354707"/>
    <w:rsid w:val="00354A29"/>
    <w:rsid w:val="00355AC4"/>
    <w:rsid w:val="003631E9"/>
    <w:rsid w:val="003633ED"/>
    <w:rsid w:val="0036355A"/>
    <w:rsid w:val="00364F09"/>
    <w:rsid w:val="00367508"/>
    <w:rsid w:val="003734E5"/>
    <w:rsid w:val="00376EC2"/>
    <w:rsid w:val="003853CB"/>
    <w:rsid w:val="00391F4D"/>
    <w:rsid w:val="003A1A72"/>
    <w:rsid w:val="003A4F9D"/>
    <w:rsid w:val="003A5352"/>
    <w:rsid w:val="003B0884"/>
    <w:rsid w:val="003B0E24"/>
    <w:rsid w:val="003B0FCC"/>
    <w:rsid w:val="003B7A53"/>
    <w:rsid w:val="003C064E"/>
    <w:rsid w:val="003C0E31"/>
    <w:rsid w:val="003C3856"/>
    <w:rsid w:val="003C563B"/>
    <w:rsid w:val="003C5764"/>
    <w:rsid w:val="003C7D84"/>
    <w:rsid w:val="003D36A5"/>
    <w:rsid w:val="003E0666"/>
    <w:rsid w:val="003E125F"/>
    <w:rsid w:val="003E4B8F"/>
    <w:rsid w:val="003E5D3D"/>
    <w:rsid w:val="003E685F"/>
    <w:rsid w:val="003E6E43"/>
    <w:rsid w:val="003F222B"/>
    <w:rsid w:val="003F3388"/>
    <w:rsid w:val="00402189"/>
    <w:rsid w:val="0040356A"/>
    <w:rsid w:val="004041D7"/>
    <w:rsid w:val="004064AA"/>
    <w:rsid w:val="00413489"/>
    <w:rsid w:val="004164C5"/>
    <w:rsid w:val="00417ADA"/>
    <w:rsid w:val="004206BF"/>
    <w:rsid w:val="00421818"/>
    <w:rsid w:val="00421A49"/>
    <w:rsid w:val="004254EE"/>
    <w:rsid w:val="00425860"/>
    <w:rsid w:val="00433F56"/>
    <w:rsid w:val="0043533D"/>
    <w:rsid w:val="00435A6B"/>
    <w:rsid w:val="004363E8"/>
    <w:rsid w:val="0044202F"/>
    <w:rsid w:val="004420B8"/>
    <w:rsid w:val="00445D1D"/>
    <w:rsid w:val="004479E2"/>
    <w:rsid w:val="00455867"/>
    <w:rsid w:val="004560CD"/>
    <w:rsid w:val="00456273"/>
    <w:rsid w:val="004571C3"/>
    <w:rsid w:val="004659A7"/>
    <w:rsid w:val="004810BD"/>
    <w:rsid w:val="004862F7"/>
    <w:rsid w:val="00490C20"/>
    <w:rsid w:val="004A223A"/>
    <w:rsid w:val="004A2544"/>
    <w:rsid w:val="004A702B"/>
    <w:rsid w:val="004B0AF9"/>
    <w:rsid w:val="004B0B2F"/>
    <w:rsid w:val="004C0531"/>
    <w:rsid w:val="004C1775"/>
    <w:rsid w:val="004C1AA9"/>
    <w:rsid w:val="004C4140"/>
    <w:rsid w:val="004E5F79"/>
    <w:rsid w:val="004F0846"/>
    <w:rsid w:val="004F3787"/>
    <w:rsid w:val="00511925"/>
    <w:rsid w:val="0051226B"/>
    <w:rsid w:val="005129BA"/>
    <w:rsid w:val="00512C1E"/>
    <w:rsid w:val="00522D64"/>
    <w:rsid w:val="00531983"/>
    <w:rsid w:val="00532119"/>
    <w:rsid w:val="005348CC"/>
    <w:rsid w:val="00535AFB"/>
    <w:rsid w:val="00537039"/>
    <w:rsid w:val="00541147"/>
    <w:rsid w:val="005411F6"/>
    <w:rsid w:val="00542D38"/>
    <w:rsid w:val="005434B5"/>
    <w:rsid w:val="005440D8"/>
    <w:rsid w:val="0055363E"/>
    <w:rsid w:val="00554F05"/>
    <w:rsid w:val="00560C0D"/>
    <w:rsid w:val="00563F58"/>
    <w:rsid w:val="00566099"/>
    <w:rsid w:val="00566AD7"/>
    <w:rsid w:val="00573963"/>
    <w:rsid w:val="00577638"/>
    <w:rsid w:val="00577E45"/>
    <w:rsid w:val="00581404"/>
    <w:rsid w:val="005816F2"/>
    <w:rsid w:val="00581D56"/>
    <w:rsid w:val="00586DF9"/>
    <w:rsid w:val="00591632"/>
    <w:rsid w:val="0059269A"/>
    <w:rsid w:val="00595879"/>
    <w:rsid w:val="00595ABD"/>
    <w:rsid w:val="005A0E4F"/>
    <w:rsid w:val="005A41A0"/>
    <w:rsid w:val="005A5B0C"/>
    <w:rsid w:val="005A6856"/>
    <w:rsid w:val="005B3DBA"/>
    <w:rsid w:val="005B701E"/>
    <w:rsid w:val="005C0826"/>
    <w:rsid w:val="005C50D0"/>
    <w:rsid w:val="005D47F9"/>
    <w:rsid w:val="005D4D5F"/>
    <w:rsid w:val="005D4FF5"/>
    <w:rsid w:val="005D551E"/>
    <w:rsid w:val="005E72DF"/>
    <w:rsid w:val="005F3F03"/>
    <w:rsid w:val="005F597D"/>
    <w:rsid w:val="005F6120"/>
    <w:rsid w:val="006001DB"/>
    <w:rsid w:val="0060286A"/>
    <w:rsid w:val="0060528A"/>
    <w:rsid w:val="00611570"/>
    <w:rsid w:val="00612786"/>
    <w:rsid w:val="006133CF"/>
    <w:rsid w:val="00617826"/>
    <w:rsid w:val="00621C14"/>
    <w:rsid w:val="00622D63"/>
    <w:rsid w:val="006264A5"/>
    <w:rsid w:val="0062684E"/>
    <w:rsid w:val="006270F5"/>
    <w:rsid w:val="00635E4E"/>
    <w:rsid w:val="00642E81"/>
    <w:rsid w:val="00643ECC"/>
    <w:rsid w:val="00644CB1"/>
    <w:rsid w:val="00647280"/>
    <w:rsid w:val="00654198"/>
    <w:rsid w:val="00654C45"/>
    <w:rsid w:val="00660518"/>
    <w:rsid w:val="006608A5"/>
    <w:rsid w:val="00665AC3"/>
    <w:rsid w:val="00667E8E"/>
    <w:rsid w:val="00670008"/>
    <w:rsid w:val="006756B8"/>
    <w:rsid w:val="00680C04"/>
    <w:rsid w:val="00681943"/>
    <w:rsid w:val="00681B84"/>
    <w:rsid w:val="006861D4"/>
    <w:rsid w:val="00697894"/>
    <w:rsid w:val="006A0D42"/>
    <w:rsid w:val="006A5E89"/>
    <w:rsid w:val="006B0800"/>
    <w:rsid w:val="006B23D9"/>
    <w:rsid w:val="006B2B19"/>
    <w:rsid w:val="006B4F89"/>
    <w:rsid w:val="006B571A"/>
    <w:rsid w:val="006D402D"/>
    <w:rsid w:val="006E1F77"/>
    <w:rsid w:val="006E41EE"/>
    <w:rsid w:val="006E782D"/>
    <w:rsid w:val="006F6B8E"/>
    <w:rsid w:val="007032AB"/>
    <w:rsid w:val="007123AA"/>
    <w:rsid w:val="00717B6C"/>
    <w:rsid w:val="00724D68"/>
    <w:rsid w:val="00726095"/>
    <w:rsid w:val="007266FF"/>
    <w:rsid w:val="00731F96"/>
    <w:rsid w:val="00732E58"/>
    <w:rsid w:val="007347D0"/>
    <w:rsid w:val="00750672"/>
    <w:rsid w:val="00751394"/>
    <w:rsid w:val="00753646"/>
    <w:rsid w:val="007540A5"/>
    <w:rsid w:val="00762C8E"/>
    <w:rsid w:val="007658D8"/>
    <w:rsid w:val="00773AAB"/>
    <w:rsid w:val="007752C8"/>
    <w:rsid w:val="00776643"/>
    <w:rsid w:val="007807C6"/>
    <w:rsid w:val="0078123F"/>
    <w:rsid w:val="00781BA3"/>
    <w:rsid w:val="007844DA"/>
    <w:rsid w:val="007902D2"/>
    <w:rsid w:val="007904C2"/>
    <w:rsid w:val="00793164"/>
    <w:rsid w:val="007A0B59"/>
    <w:rsid w:val="007A6171"/>
    <w:rsid w:val="007A6D83"/>
    <w:rsid w:val="007B018B"/>
    <w:rsid w:val="007B2F44"/>
    <w:rsid w:val="007B43D6"/>
    <w:rsid w:val="007B48BF"/>
    <w:rsid w:val="007B65F2"/>
    <w:rsid w:val="007C1A7B"/>
    <w:rsid w:val="007C3151"/>
    <w:rsid w:val="007C5830"/>
    <w:rsid w:val="007D1909"/>
    <w:rsid w:val="007D2FE2"/>
    <w:rsid w:val="007D39C2"/>
    <w:rsid w:val="007D5729"/>
    <w:rsid w:val="007D7E22"/>
    <w:rsid w:val="007E0CE8"/>
    <w:rsid w:val="007E7CDA"/>
    <w:rsid w:val="007F5AF3"/>
    <w:rsid w:val="007F5FE8"/>
    <w:rsid w:val="007F6DEC"/>
    <w:rsid w:val="007F7E7C"/>
    <w:rsid w:val="00801D69"/>
    <w:rsid w:val="00802CBB"/>
    <w:rsid w:val="00805F19"/>
    <w:rsid w:val="00807DEE"/>
    <w:rsid w:val="008136D7"/>
    <w:rsid w:val="00814184"/>
    <w:rsid w:val="00817797"/>
    <w:rsid w:val="008238CD"/>
    <w:rsid w:val="00830403"/>
    <w:rsid w:val="00831FF8"/>
    <w:rsid w:val="00832263"/>
    <w:rsid w:val="0083320F"/>
    <w:rsid w:val="008410CF"/>
    <w:rsid w:val="0084207B"/>
    <w:rsid w:val="008425CD"/>
    <w:rsid w:val="00843910"/>
    <w:rsid w:val="00844F50"/>
    <w:rsid w:val="008568BF"/>
    <w:rsid w:val="00860B50"/>
    <w:rsid w:val="00860DD7"/>
    <w:rsid w:val="0086563E"/>
    <w:rsid w:val="00876833"/>
    <w:rsid w:val="00884E59"/>
    <w:rsid w:val="00886C79"/>
    <w:rsid w:val="00887A91"/>
    <w:rsid w:val="008924D5"/>
    <w:rsid w:val="008932A7"/>
    <w:rsid w:val="008A1266"/>
    <w:rsid w:val="008A392C"/>
    <w:rsid w:val="008B0B18"/>
    <w:rsid w:val="008B2091"/>
    <w:rsid w:val="008B2531"/>
    <w:rsid w:val="008B46F7"/>
    <w:rsid w:val="008B4F4D"/>
    <w:rsid w:val="008C2D5B"/>
    <w:rsid w:val="008C39DF"/>
    <w:rsid w:val="008C6490"/>
    <w:rsid w:val="008C6707"/>
    <w:rsid w:val="008D22DF"/>
    <w:rsid w:val="008D451D"/>
    <w:rsid w:val="008D77D6"/>
    <w:rsid w:val="008E08F5"/>
    <w:rsid w:val="008E4989"/>
    <w:rsid w:val="008E5775"/>
    <w:rsid w:val="008F248A"/>
    <w:rsid w:val="0090381C"/>
    <w:rsid w:val="0091153C"/>
    <w:rsid w:val="00917946"/>
    <w:rsid w:val="0093043A"/>
    <w:rsid w:val="009419EC"/>
    <w:rsid w:val="00941A0F"/>
    <w:rsid w:val="00942568"/>
    <w:rsid w:val="00946723"/>
    <w:rsid w:val="00947F35"/>
    <w:rsid w:val="00953649"/>
    <w:rsid w:val="00953D16"/>
    <w:rsid w:val="009545A4"/>
    <w:rsid w:val="00963085"/>
    <w:rsid w:val="009709B8"/>
    <w:rsid w:val="009712D3"/>
    <w:rsid w:val="00971EF8"/>
    <w:rsid w:val="00973B68"/>
    <w:rsid w:val="009767AD"/>
    <w:rsid w:val="009767AE"/>
    <w:rsid w:val="0098493C"/>
    <w:rsid w:val="00992F5F"/>
    <w:rsid w:val="009A08E8"/>
    <w:rsid w:val="009A12AE"/>
    <w:rsid w:val="009A310D"/>
    <w:rsid w:val="009A651E"/>
    <w:rsid w:val="009A6955"/>
    <w:rsid w:val="009B15EA"/>
    <w:rsid w:val="009B2138"/>
    <w:rsid w:val="009B5EC4"/>
    <w:rsid w:val="009B7575"/>
    <w:rsid w:val="009C23AD"/>
    <w:rsid w:val="009C5992"/>
    <w:rsid w:val="009D3D5E"/>
    <w:rsid w:val="009D498B"/>
    <w:rsid w:val="009D55E0"/>
    <w:rsid w:val="009E071A"/>
    <w:rsid w:val="009E1B4A"/>
    <w:rsid w:val="009E4E1A"/>
    <w:rsid w:val="009F29B0"/>
    <w:rsid w:val="00A22C2C"/>
    <w:rsid w:val="00A2561A"/>
    <w:rsid w:val="00A31C8E"/>
    <w:rsid w:val="00A3592E"/>
    <w:rsid w:val="00A40636"/>
    <w:rsid w:val="00A40726"/>
    <w:rsid w:val="00A465C0"/>
    <w:rsid w:val="00A47130"/>
    <w:rsid w:val="00A50A2F"/>
    <w:rsid w:val="00A5150A"/>
    <w:rsid w:val="00A51923"/>
    <w:rsid w:val="00A52582"/>
    <w:rsid w:val="00A52A65"/>
    <w:rsid w:val="00A54790"/>
    <w:rsid w:val="00A55C4F"/>
    <w:rsid w:val="00A56EC0"/>
    <w:rsid w:val="00A60F19"/>
    <w:rsid w:val="00A60F5B"/>
    <w:rsid w:val="00A632DE"/>
    <w:rsid w:val="00A65AF0"/>
    <w:rsid w:val="00A677DA"/>
    <w:rsid w:val="00A70B6A"/>
    <w:rsid w:val="00A72165"/>
    <w:rsid w:val="00A77EB0"/>
    <w:rsid w:val="00A8088E"/>
    <w:rsid w:val="00A814AD"/>
    <w:rsid w:val="00A873BC"/>
    <w:rsid w:val="00A90C57"/>
    <w:rsid w:val="00A92A10"/>
    <w:rsid w:val="00AB3B19"/>
    <w:rsid w:val="00AB3B30"/>
    <w:rsid w:val="00AB4598"/>
    <w:rsid w:val="00AB5B6E"/>
    <w:rsid w:val="00AB64D1"/>
    <w:rsid w:val="00AB7E9C"/>
    <w:rsid w:val="00AC531C"/>
    <w:rsid w:val="00AD4497"/>
    <w:rsid w:val="00AD75C1"/>
    <w:rsid w:val="00AE0EC9"/>
    <w:rsid w:val="00AE511A"/>
    <w:rsid w:val="00AE57FC"/>
    <w:rsid w:val="00AF4E6A"/>
    <w:rsid w:val="00B015D0"/>
    <w:rsid w:val="00B03DBD"/>
    <w:rsid w:val="00B03F45"/>
    <w:rsid w:val="00B04358"/>
    <w:rsid w:val="00B14956"/>
    <w:rsid w:val="00B16F48"/>
    <w:rsid w:val="00B178EF"/>
    <w:rsid w:val="00B20847"/>
    <w:rsid w:val="00B23A95"/>
    <w:rsid w:val="00B25546"/>
    <w:rsid w:val="00B31329"/>
    <w:rsid w:val="00B40F96"/>
    <w:rsid w:val="00B4174F"/>
    <w:rsid w:val="00B459FB"/>
    <w:rsid w:val="00B46A90"/>
    <w:rsid w:val="00B521F9"/>
    <w:rsid w:val="00B576B9"/>
    <w:rsid w:val="00B6282F"/>
    <w:rsid w:val="00B80A99"/>
    <w:rsid w:val="00B82785"/>
    <w:rsid w:val="00B85D83"/>
    <w:rsid w:val="00B912EE"/>
    <w:rsid w:val="00B94E84"/>
    <w:rsid w:val="00B94EA1"/>
    <w:rsid w:val="00B974B5"/>
    <w:rsid w:val="00BA5EE5"/>
    <w:rsid w:val="00BB6416"/>
    <w:rsid w:val="00BB65F8"/>
    <w:rsid w:val="00BC11A7"/>
    <w:rsid w:val="00BC2EA3"/>
    <w:rsid w:val="00BC375B"/>
    <w:rsid w:val="00BC5400"/>
    <w:rsid w:val="00BE19AA"/>
    <w:rsid w:val="00BE2476"/>
    <w:rsid w:val="00BE274C"/>
    <w:rsid w:val="00BE6146"/>
    <w:rsid w:val="00BE7485"/>
    <w:rsid w:val="00BE78F6"/>
    <w:rsid w:val="00BF358B"/>
    <w:rsid w:val="00BF46A6"/>
    <w:rsid w:val="00BF5B91"/>
    <w:rsid w:val="00C10A53"/>
    <w:rsid w:val="00C133E0"/>
    <w:rsid w:val="00C162CB"/>
    <w:rsid w:val="00C214B7"/>
    <w:rsid w:val="00C3053A"/>
    <w:rsid w:val="00C307F8"/>
    <w:rsid w:val="00C33BA3"/>
    <w:rsid w:val="00C37D84"/>
    <w:rsid w:val="00C41A1A"/>
    <w:rsid w:val="00C44163"/>
    <w:rsid w:val="00C46893"/>
    <w:rsid w:val="00C514DD"/>
    <w:rsid w:val="00C536E2"/>
    <w:rsid w:val="00C60C65"/>
    <w:rsid w:val="00C64DDB"/>
    <w:rsid w:val="00C65D97"/>
    <w:rsid w:val="00C728F9"/>
    <w:rsid w:val="00C72A1D"/>
    <w:rsid w:val="00C82A6A"/>
    <w:rsid w:val="00C82AE9"/>
    <w:rsid w:val="00C90446"/>
    <w:rsid w:val="00CA02C6"/>
    <w:rsid w:val="00CA2CF1"/>
    <w:rsid w:val="00CA7045"/>
    <w:rsid w:val="00CB3A62"/>
    <w:rsid w:val="00CB451D"/>
    <w:rsid w:val="00CB6B3D"/>
    <w:rsid w:val="00CC0A5B"/>
    <w:rsid w:val="00CC56DD"/>
    <w:rsid w:val="00CC640D"/>
    <w:rsid w:val="00CD4282"/>
    <w:rsid w:val="00CD5BE0"/>
    <w:rsid w:val="00CD6677"/>
    <w:rsid w:val="00CD6BBB"/>
    <w:rsid w:val="00CE009B"/>
    <w:rsid w:val="00CE7F7E"/>
    <w:rsid w:val="00CF420E"/>
    <w:rsid w:val="00D024C8"/>
    <w:rsid w:val="00D05E7E"/>
    <w:rsid w:val="00D060C0"/>
    <w:rsid w:val="00D250C9"/>
    <w:rsid w:val="00D27F6D"/>
    <w:rsid w:val="00D31CE6"/>
    <w:rsid w:val="00D445E3"/>
    <w:rsid w:val="00D4540A"/>
    <w:rsid w:val="00D4766C"/>
    <w:rsid w:val="00D50A10"/>
    <w:rsid w:val="00D50EE2"/>
    <w:rsid w:val="00D557FC"/>
    <w:rsid w:val="00D600FF"/>
    <w:rsid w:val="00D604A0"/>
    <w:rsid w:val="00D60E6D"/>
    <w:rsid w:val="00D61737"/>
    <w:rsid w:val="00D64E8C"/>
    <w:rsid w:val="00D70DF4"/>
    <w:rsid w:val="00D90041"/>
    <w:rsid w:val="00D92FAB"/>
    <w:rsid w:val="00D93222"/>
    <w:rsid w:val="00D93B6F"/>
    <w:rsid w:val="00DA1616"/>
    <w:rsid w:val="00DA5FF2"/>
    <w:rsid w:val="00DB05A4"/>
    <w:rsid w:val="00DB5907"/>
    <w:rsid w:val="00DB6344"/>
    <w:rsid w:val="00DB6E5D"/>
    <w:rsid w:val="00DC50A5"/>
    <w:rsid w:val="00DC5B08"/>
    <w:rsid w:val="00DC65A5"/>
    <w:rsid w:val="00DD0E0C"/>
    <w:rsid w:val="00DD0E57"/>
    <w:rsid w:val="00DD1485"/>
    <w:rsid w:val="00DD7FCD"/>
    <w:rsid w:val="00DE4335"/>
    <w:rsid w:val="00DE50AE"/>
    <w:rsid w:val="00DE6F0E"/>
    <w:rsid w:val="00DE6F1E"/>
    <w:rsid w:val="00DF0E39"/>
    <w:rsid w:val="00E02949"/>
    <w:rsid w:val="00E06643"/>
    <w:rsid w:val="00E11BCC"/>
    <w:rsid w:val="00E13825"/>
    <w:rsid w:val="00E21CC0"/>
    <w:rsid w:val="00E2394F"/>
    <w:rsid w:val="00E320EC"/>
    <w:rsid w:val="00E32B9D"/>
    <w:rsid w:val="00E3405A"/>
    <w:rsid w:val="00E34E2B"/>
    <w:rsid w:val="00E429EF"/>
    <w:rsid w:val="00E443A4"/>
    <w:rsid w:val="00E5150A"/>
    <w:rsid w:val="00E52A01"/>
    <w:rsid w:val="00E5498C"/>
    <w:rsid w:val="00E57F78"/>
    <w:rsid w:val="00E640D0"/>
    <w:rsid w:val="00E658BC"/>
    <w:rsid w:val="00E66C31"/>
    <w:rsid w:val="00E66C74"/>
    <w:rsid w:val="00E66FC4"/>
    <w:rsid w:val="00E700BC"/>
    <w:rsid w:val="00E746FD"/>
    <w:rsid w:val="00E74A12"/>
    <w:rsid w:val="00E76570"/>
    <w:rsid w:val="00E77B33"/>
    <w:rsid w:val="00E90CF2"/>
    <w:rsid w:val="00EA20C5"/>
    <w:rsid w:val="00EA248D"/>
    <w:rsid w:val="00EA323B"/>
    <w:rsid w:val="00EA7E96"/>
    <w:rsid w:val="00EB337D"/>
    <w:rsid w:val="00EB51ED"/>
    <w:rsid w:val="00EB5745"/>
    <w:rsid w:val="00EB7CDC"/>
    <w:rsid w:val="00EC31E9"/>
    <w:rsid w:val="00EC7C7D"/>
    <w:rsid w:val="00ED65C5"/>
    <w:rsid w:val="00EE080B"/>
    <w:rsid w:val="00EE10E5"/>
    <w:rsid w:val="00EF090B"/>
    <w:rsid w:val="00EF478A"/>
    <w:rsid w:val="00EF68BB"/>
    <w:rsid w:val="00F008D9"/>
    <w:rsid w:val="00F04D1E"/>
    <w:rsid w:val="00F12A15"/>
    <w:rsid w:val="00F1604E"/>
    <w:rsid w:val="00F20828"/>
    <w:rsid w:val="00F20F24"/>
    <w:rsid w:val="00F22319"/>
    <w:rsid w:val="00F2344A"/>
    <w:rsid w:val="00F27427"/>
    <w:rsid w:val="00F27C50"/>
    <w:rsid w:val="00F30CF4"/>
    <w:rsid w:val="00F33B7F"/>
    <w:rsid w:val="00F42587"/>
    <w:rsid w:val="00F543E0"/>
    <w:rsid w:val="00F5751C"/>
    <w:rsid w:val="00F63572"/>
    <w:rsid w:val="00F661C5"/>
    <w:rsid w:val="00F67A63"/>
    <w:rsid w:val="00F80399"/>
    <w:rsid w:val="00F82ED7"/>
    <w:rsid w:val="00F83A27"/>
    <w:rsid w:val="00F8651E"/>
    <w:rsid w:val="00F86EC5"/>
    <w:rsid w:val="00F93C40"/>
    <w:rsid w:val="00FA587F"/>
    <w:rsid w:val="00FA74C1"/>
    <w:rsid w:val="00FB1AC0"/>
    <w:rsid w:val="00FB3306"/>
    <w:rsid w:val="00FB3EEE"/>
    <w:rsid w:val="00FB7697"/>
    <w:rsid w:val="00FC1565"/>
    <w:rsid w:val="00FC18AD"/>
    <w:rsid w:val="00FC48DD"/>
    <w:rsid w:val="00FD15B1"/>
    <w:rsid w:val="00FD3318"/>
    <w:rsid w:val="00FE020E"/>
    <w:rsid w:val="00FE161C"/>
    <w:rsid w:val="00FE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0579497"/>
  <w15:chartTrackingRefBased/>
  <w15:docId w15:val="{B64AA523-B801-4071-A864-F50ABF26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Variable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lang w:val="x-none"/>
    </w:r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F04D1E"/>
    <w:rPr>
      <w:lang w:eastAsia="cs-CZ"/>
    </w:rPr>
  </w:style>
  <w:style w:type="character" w:styleId="Odkaznakomentr">
    <w:name w:val="annotation reference"/>
    <w:rsid w:val="00522D64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22D64"/>
    <w:rPr>
      <w:sz w:val="20"/>
      <w:szCs w:val="20"/>
    </w:rPr>
  </w:style>
  <w:style w:type="character" w:customStyle="1" w:styleId="TextkomentraChar">
    <w:name w:val="Text komentára Char"/>
    <w:link w:val="Textkomentra"/>
    <w:rsid w:val="00522D64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22D64"/>
    <w:rPr>
      <w:b/>
      <w:bCs/>
    </w:rPr>
  </w:style>
  <w:style w:type="character" w:customStyle="1" w:styleId="PredmetkomentraChar">
    <w:name w:val="Predmet komentára Char"/>
    <w:link w:val="Predmetkomentra"/>
    <w:rsid w:val="00522D64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181AED"/>
    <w:rPr>
      <w:lang w:eastAsia="cs-CZ"/>
    </w:rPr>
  </w:style>
  <w:style w:type="paragraph" w:styleId="Revzia">
    <w:name w:val="Revision"/>
    <w:hidden/>
    <w:uiPriority w:val="99"/>
    <w:semiHidden/>
    <w:rsid w:val="00CD6BBB"/>
    <w:rPr>
      <w:sz w:val="24"/>
      <w:szCs w:val="24"/>
      <w:lang w:eastAsia="cs-CZ"/>
    </w:rPr>
  </w:style>
  <w:style w:type="paragraph" w:customStyle="1" w:styleId="Default">
    <w:name w:val="Default"/>
    <w:link w:val="DefaultChar"/>
    <w:rsid w:val="003B0E2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266FF"/>
    <w:pPr>
      <w:spacing w:after="160" w:line="252" w:lineRule="auto"/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DefaultChar">
    <w:name w:val="Default Char"/>
    <w:basedOn w:val="Predvolenpsmoodseku"/>
    <w:link w:val="Default"/>
    <w:rsid w:val="002B5F48"/>
    <w:rPr>
      <w:rFonts w:ascii="Calibri" w:hAnsi="Calibri" w:cs="Calibri"/>
      <w:color w:val="000000"/>
      <w:sz w:val="24"/>
      <w:szCs w:val="24"/>
    </w:rPr>
  </w:style>
  <w:style w:type="paragraph" w:styleId="Nzov">
    <w:name w:val="Title"/>
    <w:basedOn w:val="Normlny"/>
    <w:next w:val="Normlny"/>
    <w:link w:val="NzovChar"/>
    <w:uiPriority w:val="99"/>
    <w:qFormat/>
    <w:rsid w:val="002B5F4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rsid w:val="002B5F48"/>
    <w:rPr>
      <w:rFonts w:ascii="Cambria" w:hAnsi="Cambria"/>
      <w:color w:val="17365D"/>
      <w:spacing w:val="5"/>
      <w:kern w:val="28"/>
      <w:sz w:val="52"/>
      <w:szCs w:val="52"/>
      <w:lang w:eastAsia="cs-CZ"/>
    </w:rPr>
  </w:style>
  <w:style w:type="paragraph" w:customStyle="1" w:styleId="1uroven">
    <w:name w:val="1uroven"/>
    <w:basedOn w:val="Nadpis3"/>
    <w:autoRedefine/>
    <w:qFormat/>
    <w:rsid w:val="002B5F48"/>
    <w:pPr>
      <w:keepLines/>
      <w:widowControl w:val="0"/>
      <w:numPr>
        <w:numId w:val="23"/>
      </w:numPr>
      <w:overflowPunct w:val="0"/>
      <w:autoSpaceDE w:val="0"/>
      <w:autoSpaceDN w:val="0"/>
      <w:adjustRightInd w:val="0"/>
      <w:spacing w:before="240" w:after="180" w:line="276" w:lineRule="auto"/>
      <w:ind w:left="142" w:firstLine="0"/>
      <w:outlineLvl w:val="0"/>
    </w:pPr>
    <w:rPr>
      <w:rFonts w:asciiTheme="minorHAnsi" w:hAnsiTheme="minorHAnsi"/>
      <w:b/>
      <w:bCs/>
      <w:noProof/>
      <w:color w:val="F16531"/>
      <w:sz w:val="28"/>
      <w:szCs w:val="24"/>
      <w:u w:val="none"/>
    </w:rPr>
  </w:style>
  <w:style w:type="paragraph" w:customStyle="1" w:styleId="2urove">
    <w:name w:val="2uroveň"/>
    <w:basedOn w:val="Nadpis1"/>
    <w:autoRedefine/>
    <w:qFormat/>
    <w:rsid w:val="002B5F48"/>
    <w:pPr>
      <w:keepNext w:val="0"/>
      <w:widowControl w:val="0"/>
      <w:numPr>
        <w:ilvl w:val="1"/>
        <w:numId w:val="23"/>
      </w:numPr>
      <w:overflowPunct w:val="0"/>
      <w:autoSpaceDE w:val="0"/>
      <w:autoSpaceDN w:val="0"/>
      <w:adjustRightInd w:val="0"/>
      <w:spacing w:before="240" w:after="240" w:line="276" w:lineRule="auto"/>
      <w:ind w:left="709" w:hanging="709"/>
      <w:outlineLvl w:val="1"/>
    </w:pPr>
    <w:rPr>
      <w:rFonts w:asciiTheme="minorHAnsi" w:eastAsia="Calibri" w:hAnsiTheme="minorHAnsi"/>
      <w:iCs/>
      <w:color w:val="806000"/>
      <w:sz w:val="22"/>
      <w:szCs w:val="26"/>
      <w:lang w:eastAsia="en-US"/>
    </w:rPr>
  </w:style>
  <w:style w:type="paragraph" w:customStyle="1" w:styleId="3uroven">
    <w:name w:val="3uroven"/>
    <w:basedOn w:val="Nadpis3"/>
    <w:link w:val="3urovenChar"/>
    <w:autoRedefine/>
    <w:qFormat/>
    <w:rsid w:val="002B5F48"/>
    <w:pPr>
      <w:keepLines/>
      <w:widowControl w:val="0"/>
      <w:numPr>
        <w:ilvl w:val="2"/>
        <w:numId w:val="23"/>
      </w:numPr>
      <w:overflowPunct w:val="0"/>
      <w:autoSpaceDE w:val="0"/>
      <w:autoSpaceDN w:val="0"/>
      <w:adjustRightInd w:val="0"/>
      <w:spacing w:before="240" w:after="240" w:line="276" w:lineRule="auto"/>
      <w:ind w:left="709" w:hanging="709"/>
    </w:pPr>
    <w:rPr>
      <w:rFonts w:asciiTheme="minorHAnsi" w:hAnsiTheme="minorHAnsi"/>
      <w:b/>
      <w:bCs/>
      <w:noProof/>
      <w:color w:val="2E74B5"/>
      <w:sz w:val="20"/>
      <w:szCs w:val="26"/>
      <w:u w:val="none"/>
    </w:rPr>
  </w:style>
  <w:style w:type="paragraph" w:customStyle="1" w:styleId="4urove">
    <w:name w:val="4uroveň"/>
    <w:basedOn w:val="Normlny"/>
    <w:qFormat/>
    <w:rsid w:val="002B5F48"/>
    <w:pPr>
      <w:keepNext/>
      <w:numPr>
        <w:ilvl w:val="3"/>
        <w:numId w:val="23"/>
      </w:numPr>
      <w:tabs>
        <w:tab w:val="left" w:pos="1134"/>
      </w:tabs>
      <w:spacing w:before="240" w:after="240" w:line="276" w:lineRule="auto"/>
      <w:outlineLvl w:val="3"/>
    </w:pPr>
    <w:rPr>
      <w:rFonts w:asciiTheme="minorHAnsi" w:eastAsia="Calibri" w:hAnsiTheme="minorHAnsi"/>
      <w:b/>
      <w:bCs/>
      <w:sz w:val="20"/>
      <w:szCs w:val="20"/>
      <w:lang w:eastAsia="sk-SK"/>
    </w:rPr>
  </w:style>
  <w:style w:type="character" w:customStyle="1" w:styleId="3urovenChar">
    <w:name w:val="3uroven Char"/>
    <w:link w:val="3uroven"/>
    <w:rsid w:val="002B5F48"/>
    <w:rPr>
      <w:rFonts w:asciiTheme="minorHAnsi" w:hAnsiTheme="minorHAnsi"/>
      <w:b/>
      <w:bCs/>
      <w:noProof/>
      <w:color w:val="2E74B5"/>
      <w:szCs w:val="26"/>
      <w:lang w:eastAsia="cs-CZ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locked/>
    <w:rsid w:val="00EB337D"/>
    <w:rPr>
      <w:rFonts w:ascii="Calibri" w:eastAsiaTheme="minorHAnsi" w:hAnsi="Calibri"/>
      <w:sz w:val="22"/>
      <w:szCs w:val="22"/>
      <w:lang w:eastAsia="en-US"/>
    </w:rPr>
  </w:style>
  <w:style w:type="paragraph" w:customStyle="1" w:styleId="para">
    <w:name w:val="para"/>
    <w:basedOn w:val="Normlny"/>
    <w:rsid w:val="00433F56"/>
    <w:pPr>
      <w:spacing w:before="100" w:beforeAutospacing="1" w:after="100" w:afterAutospacing="1"/>
    </w:pPr>
    <w:rPr>
      <w:lang w:eastAsia="sk-SK"/>
    </w:rPr>
  </w:style>
  <w:style w:type="paragraph" w:styleId="Normlnywebov">
    <w:name w:val="Normal (Web)"/>
    <w:basedOn w:val="Normlny"/>
    <w:uiPriority w:val="99"/>
    <w:unhideWhenUsed/>
    <w:rsid w:val="00433F56"/>
    <w:pPr>
      <w:spacing w:before="100" w:beforeAutospacing="1" w:after="100" w:afterAutospacing="1"/>
    </w:pPr>
    <w:rPr>
      <w:lang w:eastAsia="sk-SK"/>
    </w:rPr>
  </w:style>
  <w:style w:type="character" w:styleId="PremennHTML">
    <w:name w:val="HTML Variable"/>
    <w:basedOn w:val="Predvolenpsmoodseku"/>
    <w:uiPriority w:val="99"/>
    <w:unhideWhenUsed/>
    <w:rsid w:val="00433F56"/>
    <w:rPr>
      <w:i/>
      <w:iCs/>
    </w:rPr>
  </w:style>
  <w:style w:type="character" w:styleId="Hypertextovprepojenie">
    <w:name w:val="Hyperlink"/>
    <w:basedOn w:val="Predvolenpsmoodseku"/>
    <w:uiPriority w:val="99"/>
    <w:unhideWhenUsed/>
    <w:rsid w:val="00433F56"/>
    <w:rPr>
      <w:color w:val="0000FF"/>
      <w:u w:val="single"/>
    </w:rPr>
  </w:style>
  <w:style w:type="character" w:customStyle="1" w:styleId="h1a">
    <w:name w:val="h1a"/>
    <w:basedOn w:val="Predvolenpsmoodseku"/>
    <w:rsid w:val="00433F56"/>
  </w:style>
  <w:style w:type="character" w:styleId="Siln">
    <w:name w:val="Strong"/>
    <w:basedOn w:val="Predvolenpsmoodseku"/>
    <w:uiPriority w:val="22"/>
    <w:qFormat/>
    <w:rsid w:val="002801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artnerskadohoda.gov.sk/metodicke-pokyny-cko-a-uv-sr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9FA5C-C238-4205-9033-950B89A48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0C7074-BBE1-409B-90A8-AD52F4D38182}">
  <ds:schemaRefs>
    <ds:schemaRef ds:uri="http://schemas.openxmlformats.org/package/2006/metadata/core-properties"/>
    <ds:schemaRef ds:uri="http://schemas.microsoft.com/office/2006/documentManagement/types"/>
    <ds:schemaRef ds:uri="7d7cdc55-6ebe-4ecb-a43c-ecb324da520f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0F4C81A-B96A-4BB5-B0DD-59A057F2C1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ED706A-6AF1-486B-9BE4-B55A5024E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Žiadosť o zmenu</vt:lpstr>
      <vt:lpstr>Žiadosť o zmenu</vt:lpstr>
    </vt:vector>
  </TitlesOfParts>
  <Company>MŽP SR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zmenu</dc:title>
  <dc:subject/>
  <dc:creator>cillik</dc:creator>
  <cp:keywords/>
  <cp:lastModifiedBy>metodika 14 OIMRK</cp:lastModifiedBy>
  <cp:revision>47</cp:revision>
  <cp:lastPrinted>2015-05-21T09:10:00Z</cp:lastPrinted>
  <dcterms:created xsi:type="dcterms:W3CDTF">2022-01-31T21:28:00Z</dcterms:created>
  <dcterms:modified xsi:type="dcterms:W3CDTF">2022-09-09T08:54:00Z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